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490EB" w14:textId="77777777" w:rsidR="000719BB" w:rsidRDefault="000719BB" w:rsidP="006C2343">
      <w:pPr>
        <w:pStyle w:val="Titul2"/>
      </w:pPr>
    </w:p>
    <w:p w14:paraId="5CF86481" w14:textId="77777777" w:rsidR="003254A3" w:rsidRDefault="003254A3" w:rsidP="006C2343">
      <w:pPr>
        <w:pStyle w:val="Titul2"/>
      </w:pPr>
    </w:p>
    <w:p w14:paraId="4034A099" w14:textId="17601DDB" w:rsidR="00893BD5" w:rsidRDefault="00893BD5" w:rsidP="006C2343">
      <w:pPr>
        <w:pStyle w:val="Titul2"/>
      </w:pPr>
      <w:r>
        <w:t xml:space="preserve">Příloha č. </w:t>
      </w:r>
      <w:r w:rsidR="000442A0">
        <w:t>12</w:t>
      </w:r>
    </w:p>
    <w:p w14:paraId="3E01F176" w14:textId="77777777" w:rsidR="00893BD5" w:rsidRPr="000719BB" w:rsidRDefault="00893BD5" w:rsidP="006C2343">
      <w:pPr>
        <w:pStyle w:val="Titul2"/>
      </w:pPr>
    </w:p>
    <w:p w14:paraId="6B991A93" w14:textId="77777777" w:rsidR="00522353" w:rsidRDefault="00522353" w:rsidP="006C2343">
      <w:pPr>
        <w:pStyle w:val="Titul1"/>
      </w:pPr>
    </w:p>
    <w:p w14:paraId="6B9D6A04" w14:textId="77777777" w:rsidR="00AD0C7B" w:rsidRDefault="000E0C09" w:rsidP="006C2343">
      <w:pPr>
        <w:pStyle w:val="Titul1"/>
      </w:pPr>
      <w:r>
        <w:t>BIM protokol</w:t>
      </w:r>
    </w:p>
    <w:p w14:paraId="10F91BF5" w14:textId="62BE80E7" w:rsidR="00536998" w:rsidRPr="0095699C" w:rsidRDefault="0095699C" w:rsidP="006C2343">
      <w:pPr>
        <w:pStyle w:val="Titul2"/>
        <w:rPr>
          <w:sz w:val="32"/>
        </w:rPr>
      </w:pPr>
      <w:r w:rsidRPr="0095699C">
        <w:rPr>
          <w:sz w:val="32"/>
        </w:rPr>
        <w:t xml:space="preserve">Projektové dokumentace pro </w:t>
      </w:r>
      <w:r w:rsidR="004B60CE">
        <w:rPr>
          <w:sz w:val="32"/>
        </w:rPr>
        <w:t>územní řízení</w:t>
      </w:r>
    </w:p>
    <w:p w14:paraId="3FB24D43" w14:textId="77777777" w:rsidR="00536998" w:rsidRDefault="00536998" w:rsidP="00257351">
      <w:pPr>
        <w:pStyle w:val="Titul2"/>
      </w:pPr>
    </w:p>
    <w:p w14:paraId="364AD337" w14:textId="403CF725" w:rsidR="00254116" w:rsidRDefault="008505CB" w:rsidP="00F829EA">
      <w:pPr>
        <w:pStyle w:val="Titul2"/>
      </w:pPr>
      <w:r>
        <w:t>Název zakázky</w:t>
      </w:r>
      <w:r w:rsidR="00254116">
        <w:t>:</w:t>
      </w:r>
      <w:r>
        <w:br/>
      </w:r>
      <w:sdt>
        <w:sdtPr>
          <w:rPr>
            <w:rStyle w:val="Nzevakce"/>
            <w:b/>
          </w:rPr>
          <w:alias w:val="Název akce - VYplnit pole - přenese se do zápatí"/>
          <w:tag w:val="Název akce"/>
          <w:id w:val="1889687308"/>
          <w:placeholder>
            <w:docPart w:val="42F1704EF1EB4EE095AEAF7250711FC7"/>
          </w:placeholder>
          <w:text/>
        </w:sdtPr>
        <w:sdtContent>
          <w:del w:id="0" w:author="Bartošovská Hana, Ing." w:date="2021-12-02T14:26:00Z">
            <w:r w:rsidR="000E7F09" w:rsidDel="000E7F09">
              <w:rPr>
                <w:rStyle w:val="Nzevakce"/>
                <w:b/>
              </w:rPr>
              <w:delText>„RS 4 VRT Praha-Balabenka – sjezd Lovosice“; Zpracování dokumentace pro územní rozhodnutí</w:delText>
            </w:r>
          </w:del>
          <w:ins w:id="1" w:author="Bartošovská Hana, Ing." w:date="2021-12-02T14:26:00Z">
            <w:r w:rsidR="000E7F09">
              <w:rPr>
                <w:rStyle w:val="Nzevakce"/>
                <w:b/>
              </w:rPr>
              <w:t xml:space="preserve">„RS </w:t>
            </w:r>
            <w:r w:rsidR="000E7F09">
              <w:rPr>
                <w:rStyle w:val="Nzevakce"/>
                <w:b/>
              </w:rPr>
              <w:t>1</w:t>
            </w:r>
            <w:r w:rsidR="000E7F09">
              <w:rPr>
                <w:rStyle w:val="Nzevakce"/>
                <w:b/>
              </w:rPr>
              <w:t xml:space="preserve"> VRT </w:t>
            </w:r>
            <w:r w:rsidR="000E7F09">
              <w:rPr>
                <w:rStyle w:val="Nzevakce"/>
                <w:b/>
              </w:rPr>
              <w:t>Velká Bíteš - Brno</w:t>
            </w:r>
            <w:r w:rsidR="000E7F09">
              <w:rPr>
                <w:rStyle w:val="Nzevakce"/>
                <w:b/>
              </w:rPr>
              <w:t xml:space="preserve">“; Zpracování dokumentace pro územní </w:t>
            </w:r>
          </w:ins>
          <w:ins w:id="2" w:author="Bartošovská Hana, Ing." w:date="2021-12-02T14:27:00Z">
            <w:r w:rsidR="000E7F09">
              <w:rPr>
                <w:rStyle w:val="Nzevakce"/>
                <w:b/>
              </w:rPr>
              <w:t>řízen</w:t>
            </w:r>
          </w:ins>
          <w:ins w:id="3" w:author="Bartošovská Hana, Ing." w:date="2021-12-02T14:26:00Z">
            <w:r w:rsidR="000E7F09">
              <w:rPr>
                <w:rStyle w:val="Nzevakce"/>
                <w:b/>
              </w:rPr>
              <w:t>í</w:t>
            </w:r>
          </w:ins>
        </w:sdtContent>
      </w:sdt>
    </w:p>
    <w:p w14:paraId="6F95B095" w14:textId="77777777" w:rsidR="00893BD5" w:rsidRDefault="00893BD5" w:rsidP="006C2343">
      <w:pPr>
        <w:pStyle w:val="Titul2"/>
        <w:rPr>
          <w:highlight w:val="green"/>
        </w:rPr>
      </w:pPr>
    </w:p>
    <w:p w14:paraId="5CA42888" w14:textId="77777777" w:rsidR="006B2318" w:rsidRDefault="006B2318" w:rsidP="006C2343">
      <w:pPr>
        <w:pStyle w:val="Titul2"/>
      </w:pPr>
    </w:p>
    <w:p w14:paraId="20B3D288" w14:textId="77777777" w:rsidR="00893BD5" w:rsidRPr="006C2343" w:rsidRDefault="00893BD5" w:rsidP="006C2343">
      <w:pPr>
        <w:pStyle w:val="Titul2"/>
      </w:pPr>
    </w:p>
    <w:p w14:paraId="2DA07F2D" w14:textId="77777777" w:rsidR="006C2343" w:rsidRPr="006C2343" w:rsidRDefault="006C2343" w:rsidP="006C2343">
      <w:pPr>
        <w:pStyle w:val="Titul2"/>
      </w:pPr>
    </w:p>
    <w:p w14:paraId="013BBE0A" w14:textId="657E83F4" w:rsidR="00826B7B" w:rsidRDefault="006C2343" w:rsidP="00536998">
      <w:pPr>
        <w:pStyle w:val="Tituldatum"/>
      </w:pPr>
      <w:r w:rsidRPr="006C2343">
        <w:t xml:space="preserve">Datum vydání: </w:t>
      </w:r>
      <w:r w:rsidRPr="006C2343">
        <w:tab/>
      </w:r>
      <w:r w:rsidR="00E850AC">
        <w:t>19</w:t>
      </w:r>
      <w:r w:rsidRPr="000D30D4">
        <w:t>.</w:t>
      </w:r>
      <w:r w:rsidR="00E850AC">
        <w:t xml:space="preserve"> 11.</w:t>
      </w:r>
      <w:r w:rsidRPr="000D30D4">
        <w:t xml:space="preserve"> 20</w:t>
      </w:r>
      <w:r w:rsidR="00F5366E" w:rsidRPr="000D30D4">
        <w:t>2</w:t>
      </w:r>
      <w:r w:rsidR="003736D2" w:rsidRPr="000D30D4">
        <w:t>1</w:t>
      </w:r>
      <w:r w:rsidR="00826B7B">
        <w:br w:type="page"/>
      </w:r>
    </w:p>
    <w:p w14:paraId="6BF62D31" w14:textId="77777777" w:rsidR="00600BCA" w:rsidRPr="009E0953" w:rsidDel="00DA3B53" w:rsidRDefault="00600BCA" w:rsidP="00600BCA">
      <w:pPr>
        <w:pStyle w:val="Nadpisbezsl1-1"/>
        <w:rPr>
          <w:del w:id="4" w:author="Bartošovská Hana, Ing." w:date="2021-12-02T14:26:00Z"/>
        </w:rPr>
      </w:pPr>
      <w:bookmarkStart w:id="5" w:name="_Toc20977904"/>
      <w:bookmarkStart w:id="6" w:name="_Toc389559699"/>
      <w:bookmarkStart w:id="7" w:name="_Toc397429847"/>
      <w:bookmarkStart w:id="8" w:name="_Ref433028040"/>
      <w:bookmarkStart w:id="9" w:name="_Toc1048197"/>
      <w:r w:rsidRPr="009E0953">
        <w:lastRenderedPageBreak/>
        <w:t>Obsah</w:t>
      </w:r>
    </w:p>
    <w:p w14:paraId="5E30AD68" w14:textId="77777777" w:rsidR="00600BCA" w:rsidRDefault="00600BCA" w:rsidP="00DA3B53">
      <w:pPr>
        <w:pStyle w:val="Nadpisbezsl1-1"/>
        <w:rPr>
          <w:lang w:eastAsia="ar-SA"/>
        </w:rPr>
        <w:pPrChange w:id="10" w:author="Bartošovská Hana, Ing." w:date="2021-12-02T14:26:00Z">
          <w:pPr>
            <w:pStyle w:val="Obsah1"/>
          </w:pPr>
        </w:pPrChange>
      </w:pPr>
    </w:p>
    <w:p w14:paraId="1173A79A" w14:textId="77777777" w:rsidR="007B7FBA" w:rsidRDefault="00474F3A">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7B7FBA">
        <w:rPr>
          <w:noProof/>
        </w:rPr>
        <w:t>1.</w:t>
      </w:r>
      <w:r w:rsidR="007B7FBA">
        <w:rPr>
          <w:rFonts w:asciiTheme="minorHAnsi" w:eastAsiaTheme="minorEastAsia" w:hAnsiTheme="minorHAnsi"/>
          <w:b w:val="0"/>
          <w:caps w:val="0"/>
          <w:noProof/>
          <w:spacing w:val="0"/>
          <w:sz w:val="22"/>
          <w:szCs w:val="22"/>
          <w:lang w:eastAsia="cs-CZ"/>
        </w:rPr>
        <w:tab/>
      </w:r>
      <w:r w:rsidR="007B7FBA">
        <w:rPr>
          <w:noProof/>
        </w:rPr>
        <w:t>Úvodní ustanovení</w:t>
      </w:r>
      <w:r w:rsidR="007B7FBA">
        <w:rPr>
          <w:noProof/>
        </w:rPr>
        <w:tab/>
      </w:r>
      <w:r w:rsidR="007B7FBA">
        <w:rPr>
          <w:noProof/>
        </w:rPr>
        <w:fldChar w:fldCharType="begin"/>
      </w:r>
      <w:r w:rsidR="007B7FBA">
        <w:rPr>
          <w:noProof/>
        </w:rPr>
        <w:instrText xml:space="preserve"> PAGEREF _Toc81918134 \h </w:instrText>
      </w:r>
      <w:r w:rsidR="007B7FBA">
        <w:rPr>
          <w:noProof/>
        </w:rPr>
      </w:r>
      <w:r w:rsidR="007B7FBA">
        <w:rPr>
          <w:noProof/>
        </w:rPr>
        <w:fldChar w:fldCharType="separate"/>
      </w:r>
      <w:r w:rsidR="007B7FBA">
        <w:rPr>
          <w:noProof/>
        </w:rPr>
        <w:t>3</w:t>
      </w:r>
      <w:r w:rsidR="007B7FBA">
        <w:rPr>
          <w:noProof/>
        </w:rPr>
        <w:fldChar w:fldCharType="end"/>
      </w:r>
    </w:p>
    <w:p w14:paraId="1CF17D37"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Vymezení pojmů</w:t>
      </w:r>
      <w:r>
        <w:rPr>
          <w:noProof/>
        </w:rPr>
        <w:tab/>
      </w:r>
      <w:r>
        <w:rPr>
          <w:noProof/>
        </w:rPr>
        <w:fldChar w:fldCharType="begin"/>
      </w:r>
      <w:r>
        <w:rPr>
          <w:noProof/>
        </w:rPr>
        <w:instrText xml:space="preserve"> PAGEREF _Toc81918135 \h </w:instrText>
      </w:r>
      <w:r>
        <w:rPr>
          <w:noProof/>
        </w:rPr>
      </w:r>
      <w:r>
        <w:rPr>
          <w:noProof/>
        </w:rPr>
        <w:fldChar w:fldCharType="separate"/>
      </w:r>
      <w:r>
        <w:rPr>
          <w:noProof/>
        </w:rPr>
        <w:t>3</w:t>
      </w:r>
      <w:r>
        <w:rPr>
          <w:noProof/>
        </w:rPr>
        <w:fldChar w:fldCharType="end"/>
      </w:r>
    </w:p>
    <w:p w14:paraId="775D5848"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Povinnosti smluvních stran</w:t>
      </w:r>
      <w:r>
        <w:rPr>
          <w:noProof/>
        </w:rPr>
        <w:tab/>
      </w:r>
      <w:r>
        <w:rPr>
          <w:noProof/>
        </w:rPr>
        <w:fldChar w:fldCharType="begin"/>
      </w:r>
      <w:r>
        <w:rPr>
          <w:noProof/>
        </w:rPr>
        <w:instrText xml:space="preserve"> PAGEREF _Toc81918136 \h </w:instrText>
      </w:r>
      <w:r>
        <w:rPr>
          <w:noProof/>
        </w:rPr>
      </w:r>
      <w:r>
        <w:rPr>
          <w:noProof/>
        </w:rPr>
        <w:fldChar w:fldCharType="separate"/>
      </w:r>
      <w:r>
        <w:rPr>
          <w:noProof/>
        </w:rPr>
        <w:t>5</w:t>
      </w:r>
      <w:r>
        <w:rPr>
          <w:noProof/>
        </w:rPr>
        <w:fldChar w:fldCharType="end"/>
      </w:r>
    </w:p>
    <w:p w14:paraId="5310AFED"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Společné datové prostŘedí (CDE)</w:t>
      </w:r>
      <w:r>
        <w:rPr>
          <w:noProof/>
        </w:rPr>
        <w:tab/>
      </w:r>
      <w:r>
        <w:rPr>
          <w:noProof/>
        </w:rPr>
        <w:fldChar w:fldCharType="begin"/>
      </w:r>
      <w:r>
        <w:rPr>
          <w:noProof/>
        </w:rPr>
        <w:instrText xml:space="preserve"> PAGEREF _Toc81918137 \h </w:instrText>
      </w:r>
      <w:r>
        <w:rPr>
          <w:noProof/>
        </w:rPr>
      </w:r>
      <w:r>
        <w:rPr>
          <w:noProof/>
        </w:rPr>
        <w:fldChar w:fldCharType="separate"/>
      </w:r>
      <w:r>
        <w:rPr>
          <w:noProof/>
        </w:rPr>
        <w:t>5</w:t>
      </w:r>
      <w:r>
        <w:rPr>
          <w:noProof/>
        </w:rPr>
        <w:fldChar w:fldCharType="end"/>
      </w:r>
    </w:p>
    <w:p w14:paraId="4239F4FC"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VLASTNICKÁ PRÁVA A UŽÍVACÍ PRÁVA</w:t>
      </w:r>
      <w:r>
        <w:rPr>
          <w:noProof/>
        </w:rPr>
        <w:tab/>
      </w:r>
      <w:r>
        <w:rPr>
          <w:noProof/>
        </w:rPr>
        <w:fldChar w:fldCharType="begin"/>
      </w:r>
      <w:r>
        <w:rPr>
          <w:noProof/>
        </w:rPr>
        <w:instrText xml:space="preserve"> PAGEREF _Toc81918138 \h </w:instrText>
      </w:r>
      <w:r>
        <w:rPr>
          <w:noProof/>
        </w:rPr>
      </w:r>
      <w:r>
        <w:rPr>
          <w:noProof/>
        </w:rPr>
        <w:fldChar w:fldCharType="separate"/>
      </w:r>
      <w:r>
        <w:rPr>
          <w:noProof/>
        </w:rPr>
        <w:t>6</w:t>
      </w:r>
      <w:r>
        <w:rPr>
          <w:noProof/>
        </w:rPr>
        <w:fldChar w:fldCharType="end"/>
      </w:r>
    </w:p>
    <w:p w14:paraId="447831E0"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Další Požadavky Objednatele</w:t>
      </w:r>
      <w:r>
        <w:rPr>
          <w:noProof/>
        </w:rPr>
        <w:tab/>
      </w:r>
      <w:r>
        <w:rPr>
          <w:noProof/>
        </w:rPr>
        <w:fldChar w:fldCharType="begin"/>
      </w:r>
      <w:r>
        <w:rPr>
          <w:noProof/>
        </w:rPr>
        <w:instrText xml:space="preserve"> PAGEREF _Toc81918139 \h </w:instrText>
      </w:r>
      <w:r>
        <w:rPr>
          <w:noProof/>
        </w:rPr>
      </w:r>
      <w:r>
        <w:rPr>
          <w:noProof/>
        </w:rPr>
        <w:fldChar w:fldCharType="separate"/>
      </w:r>
      <w:r>
        <w:rPr>
          <w:noProof/>
        </w:rPr>
        <w:t>7</w:t>
      </w:r>
      <w:r>
        <w:rPr>
          <w:noProof/>
        </w:rPr>
        <w:fldChar w:fldCharType="end"/>
      </w:r>
    </w:p>
    <w:p w14:paraId="521E3F68"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7.</w:t>
      </w:r>
      <w:r>
        <w:rPr>
          <w:rFonts w:asciiTheme="minorHAnsi" w:eastAsiaTheme="minorEastAsia" w:hAnsiTheme="minorHAnsi"/>
          <w:b w:val="0"/>
          <w:caps w:val="0"/>
          <w:noProof/>
          <w:spacing w:val="0"/>
          <w:sz w:val="22"/>
          <w:szCs w:val="22"/>
          <w:lang w:eastAsia="cs-CZ"/>
        </w:rPr>
        <w:tab/>
      </w:r>
      <w:r>
        <w:rPr>
          <w:noProof/>
        </w:rPr>
        <w:t>Seznam PŘÍLOH BIM Protokolu</w:t>
      </w:r>
      <w:r>
        <w:rPr>
          <w:noProof/>
        </w:rPr>
        <w:tab/>
      </w:r>
      <w:r>
        <w:rPr>
          <w:noProof/>
        </w:rPr>
        <w:fldChar w:fldCharType="begin"/>
      </w:r>
      <w:r>
        <w:rPr>
          <w:noProof/>
        </w:rPr>
        <w:instrText xml:space="preserve"> PAGEREF _Toc81918140 \h </w:instrText>
      </w:r>
      <w:r>
        <w:rPr>
          <w:noProof/>
        </w:rPr>
      </w:r>
      <w:r>
        <w:rPr>
          <w:noProof/>
        </w:rPr>
        <w:fldChar w:fldCharType="separate"/>
      </w:r>
      <w:r>
        <w:rPr>
          <w:noProof/>
        </w:rPr>
        <w:t>7</w:t>
      </w:r>
      <w:r>
        <w:rPr>
          <w:noProof/>
        </w:rPr>
        <w:fldChar w:fldCharType="end"/>
      </w:r>
    </w:p>
    <w:p w14:paraId="496E8AEA" w14:textId="77777777" w:rsidR="00474F3A" w:rsidRDefault="00474F3A" w:rsidP="00474F3A">
      <w:pPr>
        <w:rPr>
          <w:rFonts w:asciiTheme="majorHAnsi" w:hAnsiTheme="majorHAnsi"/>
          <w:b/>
          <w:caps/>
          <w:sz w:val="22"/>
        </w:rPr>
      </w:pPr>
      <w:r w:rsidRPr="0030373D">
        <w:rPr>
          <w:rFonts w:ascii="Arial Narrow" w:eastAsia="SimSun" w:hAnsi="Arial Narrow" w:cs="font350"/>
          <w:szCs w:val="22"/>
          <w:lang w:eastAsia="ar-SA"/>
        </w:rPr>
        <w:fldChar w:fldCharType="end"/>
      </w:r>
      <w:r>
        <w:br w:type="page"/>
      </w:r>
    </w:p>
    <w:p w14:paraId="30D405E1" w14:textId="77777777" w:rsidR="00280C98" w:rsidRDefault="005F1616" w:rsidP="00DD2EBA">
      <w:pPr>
        <w:pStyle w:val="Nadpis1-1"/>
      </w:pPr>
      <w:bookmarkStart w:id="11" w:name="_Toc81918134"/>
      <w:r>
        <w:t>Úvodní ustanovení</w:t>
      </w:r>
      <w:bookmarkEnd w:id="5"/>
      <w:bookmarkEnd w:id="11"/>
    </w:p>
    <w:p w14:paraId="50F25E88" w14:textId="110AF969" w:rsidR="005F1616" w:rsidRPr="00A63728" w:rsidRDefault="005F1616" w:rsidP="00DD2EBA">
      <w:pPr>
        <w:pStyle w:val="Text1-1"/>
      </w:pPr>
      <w:bookmarkStart w:id="12" w:name="_Toc20977905"/>
      <w:r w:rsidRPr="00A63728">
        <w:t xml:space="preserve">Účelem BIM protokolu (dále </w:t>
      </w:r>
      <w:r w:rsidR="00173CA9">
        <w:t>též</w:t>
      </w:r>
      <w:r w:rsidRPr="00A63728">
        <w:t xml:space="preserve"> Protokol) je zajištění a vymezení požadavků a</w:t>
      </w:r>
      <w:r w:rsidR="00DD2EBA">
        <w:t> </w:t>
      </w:r>
      <w:r w:rsidR="00803EB2">
        <w:t>povinností na zpracování Díla v režimu BIM</w:t>
      </w:r>
      <w:r w:rsidR="005169A6" w:rsidRPr="00A63728">
        <w:t>.</w:t>
      </w:r>
      <w:bookmarkEnd w:id="12"/>
    </w:p>
    <w:p w14:paraId="7D21606B" w14:textId="77777777" w:rsidR="005F1616" w:rsidRPr="00A63728" w:rsidRDefault="005F1616" w:rsidP="00DD2EBA">
      <w:pPr>
        <w:pStyle w:val="Text1-1"/>
      </w:pPr>
      <w:bookmarkStart w:id="13" w:name="_Toc20977906"/>
      <w:r w:rsidRPr="00A63728">
        <w:t>Není-li v tomto Protokolu stanoveno jinak, mají u</w:t>
      </w:r>
      <w:r w:rsidR="00BE3C8D">
        <w:t>stanovení Protokolu pro účely a </w:t>
      </w:r>
      <w:r w:rsidRPr="00A63728">
        <w:t>v rozsahu Protokolu přednost před ustanoveními Obchodních podmínek</w:t>
      </w:r>
      <w:r w:rsidR="005169A6" w:rsidRPr="00A63728">
        <w:t>,</w:t>
      </w:r>
      <w:r w:rsidRPr="00A63728">
        <w:t xml:space="preserve"> </w:t>
      </w:r>
      <w:r w:rsidR="005169A6" w:rsidRPr="00A63728">
        <w:t>Všeobecných t</w:t>
      </w:r>
      <w:r w:rsidRPr="00A63728">
        <w:t>echnických podmínek</w:t>
      </w:r>
      <w:r w:rsidR="005169A6" w:rsidRPr="00A63728">
        <w:t xml:space="preserve"> a Zvláštních technických podmínek.</w:t>
      </w:r>
      <w:r w:rsidRPr="00A63728">
        <w:t xml:space="preserve"> Kdykoliv je to možné, je třeba všechny části Smlouvy včetně jejích příloh vykládat ve vzájemném souladu.</w:t>
      </w:r>
      <w:bookmarkEnd w:id="13"/>
    </w:p>
    <w:p w14:paraId="047CE0FC" w14:textId="08806B87" w:rsidR="0032550E" w:rsidRPr="00A63728" w:rsidRDefault="0032550E" w:rsidP="00DD2EBA">
      <w:pPr>
        <w:pStyle w:val="Text1-1"/>
      </w:pPr>
      <w:bookmarkStart w:id="14" w:name="_Toc20977907"/>
      <w:r w:rsidRPr="00A63728">
        <w:t>Není-li v </w:t>
      </w:r>
      <w:r w:rsidR="00FC0F73" w:rsidRPr="00A63728">
        <w:t>P</w:t>
      </w:r>
      <w:r w:rsidRPr="00A63728">
        <w:t>rotokolu výslovně uvedeno jinak, mají pojmy a zkratky použité v </w:t>
      </w:r>
      <w:r w:rsidR="00FC0F73" w:rsidRPr="00A63728">
        <w:t>P</w:t>
      </w:r>
      <w:r w:rsidRPr="00A63728">
        <w:t xml:space="preserve">rotokolu význam definovaný v ostatních přílohách </w:t>
      </w:r>
      <w:r w:rsidR="0005402A">
        <w:t>S</w:t>
      </w:r>
      <w:r w:rsidRPr="00A63728">
        <w:t>mlouvy.</w:t>
      </w:r>
      <w:bookmarkEnd w:id="14"/>
    </w:p>
    <w:p w14:paraId="45CFDD9E" w14:textId="77777777" w:rsidR="00280C98" w:rsidRDefault="005169A6" w:rsidP="00521F32">
      <w:pPr>
        <w:pStyle w:val="Nadpis1-1"/>
      </w:pPr>
      <w:bookmarkStart w:id="15" w:name="_Toc20977908"/>
      <w:bookmarkStart w:id="16" w:name="_Toc81918135"/>
      <w:r>
        <w:t>Vymezení pojmů</w:t>
      </w:r>
      <w:bookmarkEnd w:id="15"/>
      <w:bookmarkEnd w:id="16"/>
    </w:p>
    <w:p w14:paraId="18D4BE9C" w14:textId="681482C3" w:rsidR="00DF2885" w:rsidRDefault="00DF2885" w:rsidP="00DF2885">
      <w:pPr>
        <w:pStyle w:val="Text1-1"/>
      </w:pPr>
      <w:r>
        <w:rPr>
          <w:rStyle w:val="Tun"/>
        </w:rPr>
        <w:t>Cíl BIM projektu (Cíl)</w:t>
      </w:r>
      <w:r w:rsidRPr="005169A6">
        <w:t xml:space="preserve"> </w:t>
      </w:r>
      <w:r>
        <w:t xml:space="preserve">jsou jednotlivé požadavky na </w:t>
      </w:r>
      <w:r w:rsidRPr="00DF2885">
        <w:t>zpracování díla v režimu BIM</w:t>
      </w:r>
      <w:r>
        <w:t xml:space="preserve"> podrobně uvedené v dokumentu </w:t>
      </w:r>
      <w:r w:rsidRPr="00DF2885">
        <w:t>Požadavky zadavatel pro režim BIM (EIR)</w:t>
      </w:r>
      <w:r>
        <w:t>.</w:t>
      </w:r>
    </w:p>
    <w:p w14:paraId="5CD99B0B" w14:textId="34A12337" w:rsidR="00E06239" w:rsidRPr="00A63728" w:rsidRDefault="00E06239" w:rsidP="00E316B5">
      <w:pPr>
        <w:pStyle w:val="Text1-1"/>
      </w:pPr>
      <w:r w:rsidRPr="00C7518D">
        <w:rPr>
          <w:rStyle w:val="Tun"/>
        </w:rPr>
        <w:t>Datov</w:t>
      </w:r>
      <w:r>
        <w:rPr>
          <w:rStyle w:val="Tun"/>
        </w:rPr>
        <w:t>ý</w:t>
      </w:r>
      <w:r w:rsidRPr="00C7518D">
        <w:rPr>
          <w:rStyle w:val="Tun"/>
        </w:rPr>
        <w:t xml:space="preserve"> </w:t>
      </w:r>
      <w:r>
        <w:rPr>
          <w:rStyle w:val="Tun"/>
        </w:rPr>
        <w:t>objekt</w:t>
      </w:r>
      <w:r w:rsidRPr="005169A6">
        <w:t xml:space="preserve"> </w:t>
      </w:r>
      <w:r>
        <w:t xml:space="preserve">je </w:t>
      </w:r>
      <w:r w:rsidRPr="00C424BB">
        <w:t>digitální reprezentace</w:t>
      </w:r>
      <w:r w:rsidR="00503854">
        <w:t xml:space="preserve"> dat uložených na společném datovém prostře</w:t>
      </w:r>
      <w:r>
        <w:t xml:space="preserve"> reprezentující Dílo nebo skutečnosti s ním přímo související.</w:t>
      </w:r>
    </w:p>
    <w:p w14:paraId="231DDCD9" w14:textId="77777777" w:rsidR="00E06239" w:rsidRPr="00A63728" w:rsidRDefault="00E06239" w:rsidP="00E316B5">
      <w:pPr>
        <w:pStyle w:val="Text1-1"/>
      </w:pPr>
      <w:r w:rsidRPr="00C7518D">
        <w:rPr>
          <w:rStyle w:val="Tun"/>
        </w:rPr>
        <w:t>Datov</w:t>
      </w:r>
      <w:r>
        <w:rPr>
          <w:rStyle w:val="Tun"/>
        </w:rPr>
        <w:t>á</w:t>
      </w:r>
      <w:r w:rsidRPr="00C7518D">
        <w:rPr>
          <w:rStyle w:val="Tun"/>
        </w:rPr>
        <w:t xml:space="preserve"> st</w:t>
      </w:r>
      <w:r>
        <w:rPr>
          <w:rStyle w:val="Tun"/>
        </w:rPr>
        <w:t>ruktura</w:t>
      </w:r>
      <w:r w:rsidRPr="005169A6">
        <w:t xml:space="preserve"> </w:t>
      </w:r>
      <w:r>
        <w:t>je souhrn dokumentů zahrnující Datový standard staveb a ostatní požadavky na organizaci dat v Digitálním modelu stavby uvedených v přílohách A - Protokolu.</w:t>
      </w:r>
    </w:p>
    <w:p w14:paraId="4BAE413B" w14:textId="77777777" w:rsidR="00E06239" w:rsidRPr="0005246A" w:rsidRDefault="00E06239" w:rsidP="00E316B5">
      <w:pPr>
        <w:pStyle w:val="Text1-1"/>
        <w:rPr>
          <w:rStyle w:val="Tun"/>
          <w:b w:val="0"/>
        </w:rPr>
      </w:pPr>
      <w:r w:rsidRPr="0005246A">
        <w:rPr>
          <w:b/>
        </w:rPr>
        <w:t>Datový standard staveb (DSS)</w:t>
      </w:r>
      <w:r>
        <w:t xml:space="preserve"> je smluvní dokument, nebo více dokumentů, který stanovuje požadavky Objednatele na Digitální model stavby a v něm obsažená </w:t>
      </w:r>
      <w:r>
        <w:br/>
        <w:t>a strukturovaná data, v závislosti na fázi zpracováni Díla.</w:t>
      </w:r>
    </w:p>
    <w:p w14:paraId="77094A73" w14:textId="77777777" w:rsidR="00E06239" w:rsidRPr="00962D0C" w:rsidRDefault="00E06239" w:rsidP="00E316B5">
      <w:pPr>
        <w:pStyle w:val="Text1-1"/>
        <w:rPr>
          <w:rStyle w:val="Tun"/>
          <w:b w:val="0"/>
        </w:rPr>
      </w:pPr>
      <w:r>
        <w:rPr>
          <w:rStyle w:val="Tun"/>
        </w:rPr>
        <w:t>Digitální model stavby (</w:t>
      </w:r>
      <w:proofErr w:type="spellStart"/>
      <w:r>
        <w:rPr>
          <w:rStyle w:val="Tun"/>
        </w:rPr>
        <w:t>DiMS</w:t>
      </w:r>
      <w:proofErr w:type="spellEnd"/>
      <w:r>
        <w:rPr>
          <w:rStyle w:val="Tun"/>
        </w:rPr>
        <w:t xml:space="preserve">)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nebo její části, obsahující jednotlivé </w:t>
      </w:r>
      <w:r>
        <w:rPr>
          <w:rStyle w:val="Tun"/>
          <w:b w:val="0"/>
        </w:rPr>
        <w:t>D</w:t>
      </w:r>
      <w:r w:rsidRPr="0013053A">
        <w:rPr>
          <w:rStyle w:val="Tun"/>
          <w:b w:val="0"/>
        </w:rPr>
        <w:t xml:space="preserve">atové objekty </w:t>
      </w:r>
      <w:r>
        <w:rPr>
          <w:rStyle w:val="Tun"/>
          <w:b w:val="0"/>
        </w:rPr>
        <w:t xml:space="preserve">v rozsahu požadavků Datové struktury. </w:t>
      </w:r>
      <w:proofErr w:type="gramStart"/>
      <w:r w:rsidRPr="00962D0C">
        <w:rPr>
          <w:rStyle w:val="Tun"/>
          <w:b w:val="0"/>
        </w:rPr>
        <w:t>tj.</w:t>
      </w:r>
      <w:proofErr w:type="gramEnd"/>
      <w:r w:rsidRPr="00962D0C">
        <w:rPr>
          <w:rStyle w:val="Tun"/>
          <w:b w:val="0"/>
        </w:rPr>
        <w:t xml:space="preserve"> v rozsahu grafických i negrafických informací zobrazovaných v digitální podobě.</w:t>
      </w:r>
    </w:p>
    <w:p w14:paraId="3A7A0BB3" w14:textId="03BD847B" w:rsidR="00E06239" w:rsidRDefault="00E06239" w:rsidP="00E316B5">
      <w:pPr>
        <w:pStyle w:val="Text1-1"/>
      </w:pPr>
      <w:r w:rsidRPr="00877708">
        <w:rPr>
          <w:rStyle w:val="Tun"/>
        </w:rPr>
        <w:t xml:space="preserve">Dílčí </w:t>
      </w:r>
      <w:r>
        <w:rPr>
          <w:rStyle w:val="Tun"/>
        </w:rPr>
        <w:t xml:space="preserve">digitální model stavby (Dílčí </w:t>
      </w:r>
      <w:proofErr w:type="spellStart"/>
      <w:r>
        <w:rPr>
          <w:rStyle w:val="Tun"/>
        </w:rPr>
        <w:t>DiMS</w:t>
      </w:r>
      <w:proofErr w:type="spellEnd"/>
      <w:r>
        <w:rPr>
          <w:rStyle w:val="Tun"/>
        </w:rPr>
        <w:t xml:space="preserve">) </w:t>
      </w:r>
      <w:r w:rsidRPr="00877708">
        <w:t>je</w:t>
      </w:r>
      <w:r>
        <w:t xml:space="preserve"> jednotlivá samostatná část </w:t>
      </w:r>
      <w:proofErr w:type="spellStart"/>
      <w:r>
        <w:t>DiMS</w:t>
      </w:r>
      <w:proofErr w:type="spellEnd"/>
      <w:r>
        <w:t xml:space="preserve"> </w:t>
      </w:r>
      <w:r w:rsidRPr="00877708">
        <w:t>reprezentující</w:t>
      </w:r>
      <w:r w:rsidRPr="004665C8">
        <w:t xml:space="preserve"> dílčí logické celky stavby dle základných principů členění </w:t>
      </w:r>
      <w:r w:rsidR="00F578ED">
        <w:t xml:space="preserve">stavby </w:t>
      </w:r>
      <w:r w:rsidRPr="004665C8">
        <w:t>do profesních skupin objektů nebo profesních celků</w:t>
      </w:r>
      <w:r w:rsidR="00F578ED">
        <w:t>, případně</w:t>
      </w:r>
      <w:r w:rsidRPr="004665C8">
        <w:t xml:space="preserve"> </w:t>
      </w:r>
      <w:r w:rsidR="00F578ED">
        <w:t>jiných</w:t>
      </w:r>
      <w:r w:rsidRPr="004665C8">
        <w:t xml:space="preserve"> dílčích </w:t>
      </w:r>
      <w:proofErr w:type="spellStart"/>
      <w:r w:rsidRPr="004665C8">
        <w:t>DiMS</w:t>
      </w:r>
      <w:proofErr w:type="spellEnd"/>
      <w:r w:rsidRPr="004665C8">
        <w:t xml:space="preserve"> reprezentujících ostatní podklady, jako jsou např. stávající terén, stávající sítě nebo geotechnické podmínky území apod</w:t>
      </w:r>
      <w:r w:rsidR="00F578ED">
        <w:t>.</w:t>
      </w:r>
    </w:p>
    <w:p w14:paraId="771F977C" w14:textId="5D887D37" w:rsidR="00E06239" w:rsidRPr="00A63728" w:rsidRDefault="00E06239" w:rsidP="00E316B5">
      <w:pPr>
        <w:pStyle w:val="Text1-1"/>
      </w:pPr>
      <w:r w:rsidRPr="00C7518D">
        <w:rPr>
          <w:rStyle w:val="Tun"/>
        </w:rPr>
        <w:t>Dílo</w:t>
      </w:r>
      <w:r w:rsidRPr="00AE5819">
        <w:t>,</w:t>
      </w:r>
      <w:r w:rsidRPr="005169A6">
        <w:t xml:space="preserve"> </w:t>
      </w:r>
      <w:r>
        <w:t>je definováno Obchodními podmínkami, které jsou součástí Smlouvy, a to včetně požadavků na</w:t>
      </w:r>
      <w:r w:rsidR="009760BF">
        <w:t xml:space="preserve"> zpracování Díla v režimu BIM.</w:t>
      </w:r>
    </w:p>
    <w:p w14:paraId="4F0AD683" w14:textId="1CCB33BD" w:rsidR="00316859" w:rsidRPr="00316859" w:rsidRDefault="00316859" w:rsidP="00F578ED">
      <w:pPr>
        <w:pStyle w:val="Text1-1"/>
        <w:rPr>
          <w:rStyle w:val="Tun"/>
          <w:b w:val="0"/>
        </w:rPr>
      </w:pPr>
      <w:r w:rsidRPr="00316859">
        <w:rPr>
          <w:b/>
        </w:rPr>
        <w:t>Dokumentace</w:t>
      </w:r>
      <w:r>
        <w:rPr>
          <w:b/>
        </w:rPr>
        <w:t xml:space="preserve"> </w:t>
      </w:r>
      <w:r w:rsidR="00E4125F">
        <w:t>reprezentuje,</w:t>
      </w:r>
      <w:r>
        <w:t xml:space="preserve"> v souladu s</w:t>
      </w:r>
      <w:r w:rsidR="00E4125F">
        <w:t> </w:t>
      </w:r>
      <w:r>
        <w:t>VTP</w:t>
      </w:r>
      <w:r w:rsidR="00E4125F">
        <w:t>,</w:t>
      </w:r>
      <w:r>
        <w:t xml:space="preserve"> zpracování příslušného stupně dokumentace / projektové dokumentace dle povahy Díla</w:t>
      </w:r>
      <w:r w:rsidR="00E4125F">
        <w:t>.</w:t>
      </w:r>
    </w:p>
    <w:p w14:paraId="12035880" w14:textId="2373EE76" w:rsidR="00E06239" w:rsidRPr="00A63728" w:rsidRDefault="00E06239" w:rsidP="00E316B5">
      <w:pPr>
        <w:pStyle w:val="Text1-1"/>
      </w:pPr>
      <w:r w:rsidRPr="00C7518D">
        <w:rPr>
          <w:rStyle w:val="Tun"/>
        </w:rPr>
        <w:t>Harmonogram plnění</w:t>
      </w:r>
      <w:r w:rsidRPr="005169A6">
        <w:t xml:space="preserve"> </w:t>
      </w:r>
      <w:r>
        <w:t>je časový plán plnění Díla uvedený v příloze Smlouvy v rozsahu termínu zahájení prací, dílčích etap plnění Dí</w:t>
      </w:r>
      <w:r w:rsidR="009760BF">
        <w:t>la a termínu dokončení Díla.</w:t>
      </w:r>
    </w:p>
    <w:p w14:paraId="76FB8F86" w14:textId="235AF4A8" w:rsidR="00E06239" w:rsidRDefault="00E06239" w:rsidP="00E316B5">
      <w:pPr>
        <w:pStyle w:val="Text1-1"/>
      </w:pPr>
      <w:r w:rsidRPr="00C7518D">
        <w:rPr>
          <w:rStyle w:val="Tun"/>
        </w:rPr>
        <w:t xml:space="preserve">Informační model </w:t>
      </w:r>
      <w:r>
        <w:rPr>
          <w:rStyle w:val="Tun"/>
        </w:rPr>
        <w:t>stavby</w:t>
      </w:r>
      <w:r>
        <w:t xml:space="preserve"> </w:t>
      </w:r>
      <w:r w:rsidRPr="001A1E2C">
        <w:rPr>
          <w:b/>
        </w:rPr>
        <w:t>(IMS)</w:t>
      </w:r>
      <w:r w:rsidR="00F578ED">
        <w:rPr>
          <w:b/>
        </w:rPr>
        <w:t xml:space="preserve"> </w:t>
      </w:r>
      <w:r>
        <w:t xml:space="preserve">(dále také Informační model) </w:t>
      </w:r>
      <w:r w:rsidRPr="00A12BE3">
        <w:t>je souhrnem všech dokumentů</w:t>
      </w:r>
      <w:r>
        <w:t xml:space="preserve"> zahrnujících grafické a negrafické</w:t>
      </w:r>
      <w:r w:rsidRPr="000E4222">
        <w:t xml:space="preserve"> informace</w:t>
      </w:r>
      <w:r>
        <w:t xml:space="preserve"> vztahující se k Dílu včetně </w:t>
      </w:r>
      <w:r w:rsidR="00F578ED">
        <w:t>Digitálního modelu stavby</w:t>
      </w:r>
      <w:r w:rsidR="00316859">
        <w:t xml:space="preserve">, Dokumentace </w:t>
      </w:r>
      <w:r w:rsidR="00F578ED">
        <w:t xml:space="preserve">a </w:t>
      </w:r>
      <w:r w:rsidRPr="00962D0C">
        <w:rPr>
          <w:rStyle w:val="Tun"/>
          <w:b w:val="0"/>
        </w:rPr>
        <w:t>veškerých dokumentů</w:t>
      </w:r>
      <w:r w:rsidR="008E4896">
        <w:rPr>
          <w:rStyle w:val="Tun"/>
          <w:b w:val="0"/>
        </w:rPr>
        <w:t xml:space="preserve"> a</w:t>
      </w:r>
      <w:r w:rsidR="00316859">
        <w:rPr>
          <w:rStyle w:val="Tun"/>
          <w:b w:val="0"/>
        </w:rPr>
        <w:t xml:space="preserve"> </w:t>
      </w:r>
      <w:r w:rsidR="008E4896">
        <w:rPr>
          <w:rStyle w:val="Tun"/>
          <w:b w:val="0"/>
        </w:rPr>
        <w:t>podkladů</w:t>
      </w:r>
      <w:r w:rsidR="008E4896">
        <w:t>, které jsou</w:t>
      </w:r>
      <w:r w:rsidRPr="000E4222">
        <w:t xml:space="preserve"> </w:t>
      </w:r>
      <w:r>
        <w:t>pořízen</w:t>
      </w:r>
      <w:r w:rsidR="008E4896">
        <w:t>é</w:t>
      </w:r>
      <w:r>
        <w:t xml:space="preserve"> </w:t>
      </w:r>
      <w:r w:rsidRPr="000E4222">
        <w:t xml:space="preserve">prostřednictvím systémů a dalších softwarových nástrojů, organizovaných tak, aby reprezentovaly </w:t>
      </w:r>
      <w:r>
        <w:t>předmět Díla</w:t>
      </w:r>
      <w:r w:rsidR="008E4896">
        <w:t xml:space="preserve"> nebo skutečnosti s ním přímo související.</w:t>
      </w:r>
    </w:p>
    <w:p w14:paraId="2BBDF05B" w14:textId="77777777" w:rsidR="00E06239" w:rsidRPr="00877708" w:rsidRDefault="00E06239" w:rsidP="00E316B5">
      <w:pPr>
        <w:pStyle w:val="Text1-1"/>
      </w:pPr>
      <w:r w:rsidRPr="00877708">
        <w:rPr>
          <w:rStyle w:val="Tun"/>
        </w:rPr>
        <w:t>Koordinátor BIM</w:t>
      </w:r>
      <w:r w:rsidRPr="00877708">
        <w:t xml:space="preserve"> je osoba na straně Zhotovitele, jehož náplní činnosti je tvorba a koordinace Informačního modelu</w:t>
      </w:r>
      <w:r>
        <w:t xml:space="preserve"> stavby</w:t>
      </w:r>
      <w:r w:rsidRPr="00877708">
        <w:t xml:space="preserve"> na úrovni řízení procesů se zaměřením na zajištění vztahů mezi Zhotovitelem a Objednatelem. </w:t>
      </w:r>
    </w:p>
    <w:p w14:paraId="499B7680" w14:textId="58BE00B9" w:rsidR="00721087" w:rsidRPr="00DF2885" w:rsidRDefault="00E06239" w:rsidP="00DF2885">
      <w:pPr>
        <w:pStyle w:val="Text1-1"/>
        <w:rPr>
          <w:rStyle w:val="Tun"/>
        </w:rPr>
      </w:pPr>
      <w:r w:rsidRPr="0013053A">
        <w:rPr>
          <w:rStyle w:val="Tun"/>
        </w:rPr>
        <w:t>Koordinační model</w:t>
      </w:r>
      <w:r w:rsidRPr="00DF2885">
        <w:rPr>
          <w:rStyle w:val="Tun"/>
          <w:b w:val="0"/>
        </w:rPr>
        <w:t xml:space="preserve"> </w:t>
      </w:r>
      <w:r w:rsidRPr="00B02CEB">
        <w:rPr>
          <w:rStyle w:val="Tun"/>
        </w:rPr>
        <w:t>stavby</w:t>
      </w:r>
      <w:r w:rsidRPr="00DF2885">
        <w:rPr>
          <w:rStyle w:val="Tun"/>
          <w:b w:val="0"/>
        </w:rPr>
        <w:t xml:space="preserve"> je datový soubor, jehož </w:t>
      </w:r>
      <w:r w:rsidR="00721087" w:rsidRPr="00DF2885">
        <w:rPr>
          <w:rStyle w:val="Tun"/>
          <w:b w:val="0"/>
        </w:rPr>
        <w:t>smyslem</w:t>
      </w:r>
      <w:r w:rsidRPr="00DF2885">
        <w:rPr>
          <w:rStyle w:val="Tun"/>
          <w:b w:val="0"/>
        </w:rPr>
        <w:t xml:space="preserve"> je vytvoření reprezentanta </w:t>
      </w:r>
      <w:proofErr w:type="spellStart"/>
      <w:r w:rsidRPr="00DF2885">
        <w:rPr>
          <w:rStyle w:val="Tun"/>
          <w:b w:val="0"/>
        </w:rPr>
        <w:t>DiMS</w:t>
      </w:r>
      <w:proofErr w:type="spellEnd"/>
      <w:r w:rsidRPr="00DF2885">
        <w:rPr>
          <w:rStyle w:val="Tun"/>
          <w:b w:val="0"/>
        </w:rPr>
        <w:t xml:space="preserve"> jako celku za účelem nahlížení. Jedná se o samostatný datový soubor</w:t>
      </w:r>
      <w:r w:rsidRPr="00877708">
        <w:t>, kter</w:t>
      </w:r>
      <w:r>
        <w:t>ý</w:t>
      </w:r>
      <w:r w:rsidRPr="00877708">
        <w:t xml:space="preserve"> slouží pro vzájemnou koordinaci Dílčích modelů</w:t>
      </w:r>
      <w:r w:rsidR="008E4896">
        <w:t xml:space="preserve"> stavby</w:t>
      </w:r>
      <w:r w:rsidRPr="00877708">
        <w:t xml:space="preserve"> a zobrazení celé stavby, dále pak pro kontrolu harmonogramu plnění Díla, detekci kolizí, návrh etapizace díla, vazby na stávající infrastrukturu apod.</w:t>
      </w:r>
      <w:r w:rsidR="00721087">
        <w:t xml:space="preserve"> </w:t>
      </w:r>
      <w:r w:rsidR="00721087">
        <w:rPr>
          <w:rStyle w:val="Tun"/>
        </w:rPr>
        <w:br w:type="page"/>
      </w:r>
      <w:bookmarkStart w:id="17" w:name="_GoBack"/>
      <w:bookmarkEnd w:id="17"/>
    </w:p>
    <w:p w14:paraId="031D9587" w14:textId="6249F07A" w:rsidR="00E06239" w:rsidRPr="00D83AEF" w:rsidRDefault="00E06239" w:rsidP="00E316B5">
      <w:pPr>
        <w:pStyle w:val="Text1-1"/>
      </w:pPr>
      <w:r w:rsidRPr="00D83AEF">
        <w:rPr>
          <w:rStyle w:val="Tun"/>
        </w:rPr>
        <w:t>Licence</w:t>
      </w:r>
      <w:r w:rsidRPr="00D83AEF">
        <w:t xml:space="preserve"> ve smyslu Protokolu je oprávnění příslušného člena Projektového týmu užít, a průběžně užívat, pro výkon činností, k nimž je podle příslušné smlouvy oprávněn nebo zmocněn, Informační model či jeho relevantní část za podmínek stanovených v tomto Protokolu.</w:t>
      </w:r>
    </w:p>
    <w:p w14:paraId="20FDFD3D" w14:textId="77777777" w:rsidR="00E06239" w:rsidRPr="00721087" w:rsidRDefault="00E06239" w:rsidP="00E316B5">
      <w:pPr>
        <w:pStyle w:val="Text1-1"/>
        <w:rPr>
          <w:rStyle w:val="Tun"/>
          <w:b w:val="0"/>
        </w:rPr>
      </w:pPr>
      <w:r w:rsidRPr="00721087">
        <w:rPr>
          <w:rStyle w:val="Tun"/>
        </w:rPr>
        <w:t xml:space="preserve">Matice odpovědnosti Objednatele (Matice SŽ) </w:t>
      </w:r>
      <w:r w:rsidRPr="00721087">
        <w:rPr>
          <w:rStyle w:val="Tun"/>
          <w:b w:val="0"/>
        </w:rPr>
        <w:t>je nástroj Objednatele stanovující vazby a odpovědnosti konkrétních osob k jednotlivým úkolům.</w:t>
      </w:r>
    </w:p>
    <w:p w14:paraId="4AE8D28C" w14:textId="77777777" w:rsidR="00E06239" w:rsidRPr="00A60DA3" w:rsidRDefault="00E06239" w:rsidP="00E316B5">
      <w:pPr>
        <w:pStyle w:val="Text1-1"/>
        <w:rPr>
          <w:b/>
        </w:rPr>
      </w:pPr>
      <w:r w:rsidRPr="00877708">
        <w:rPr>
          <w:rStyle w:val="Tun"/>
        </w:rPr>
        <w:t>Manažer informací</w:t>
      </w:r>
      <w:r w:rsidRPr="00877708">
        <w:t xml:space="preserve"> je osoba na straně Zhotovitele, zpravidla projektant, jehož náplní činnosti je tvorba, úprava nebo správa </w:t>
      </w:r>
      <w:proofErr w:type="spellStart"/>
      <w:r>
        <w:t>DiMS</w:t>
      </w:r>
      <w:proofErr w:type="spellEnd"/>
      <w:r w:rsidRPr="00877708">
        <w:t xml:space="preserve">. </w:t>
      </w:r>
    </w:p>
    <w:p w14:paraId="60E216FB" w14:textId="3DFC1065" w:rsidR="00E06239" w:rsidRPr="00A60DA3" w:rsidRDefault="00E06239" w:rsidP="00E316B5">
      <w:pPr>
        <w:pStyle w:val="Text1-1"/>
        <w:rPr>
          <w:b/>
        </w:rPr>
      </w:pPr>
      <w:r>
        <w:rPr>
          <w:rStyle w:val="Tun"/>
        </w:rPr>
        <w:t>Objekt</w:t>
      </w:r>
      <w:r w:rsidRPr="00877708">
        <w:t xml:space="preserve"> </w:t>
      </w:r>
      <w:r w:rsidR="00721087">
        <w:t xml:space="preserve">označení </w:t>
      </w:r>
      <w:r w:rsidR="007F5F03">
        <w:t>dílčího celku</w:t>
      </w:r>
      <w:r w:rsidR="00721087">
        <w:t xml:space="preserve"> stavby v rozsahu členění stavby na objekty </w:t>
      </w:r>
      <w:r>
        <w:t xml:space="preserve">stavební </w:t>
      </w:r>
      <w:r w:rsidR="007F5F03">
        <w:t>a</w:t>
      </w:r>
      <w:r>
        <w:t xml:space="preserve"> technologický </w:t>
      </w:r>
      <w:r w:rsidR="007F5F03">
        <w:t>části</w:t>
      </w:r>
      <w:r w:rsidRPr="00877708">
        <w:t xml:space="preserve">. </w:t>
      </w:r>
    </w:p>
    <w:p w14:paraId="604133AD" w14:textId="06DD8EBE" w:rsidR="00E06239" w:rsidRPr="00D83AEF" w:rsidRDefault="00E06239" w:rsidP="00E316B5">
      <w:pPr>
        <w:pStyle w:val="Text1-1"/>
        <w:rPr>
          <w:b/>
        </w:rPr>
      </w:pPr>
      <w:r w:rsidRPr="00AF3B4A">
        <w:rPr>
          <w:rStyle w:val="Tun"/>
        </w:rPr>
        <w:t>Požadavky zadavatel pro režim BIM (EIR)</w:t>
      </w:r>
      <w:r w:rsidRPr="00C7518D">
        <w:rPr>
          <w:rStyle w:val="Tun"/>
        </w:rPr>
        <w:t xml:space="preserve"> </w:t>
      </w:r>
      <w:r w:rsidRPr="00A12BE3">
        <w:t xml:space="preserve">definuje, jak budou </w:t>
      </w:r>
      <w:r>
        <w:t>Dílo prováděno v režimu BIM, včetně podrobné definice cílů realizace Díla v režimu BIM</w:t>
      </w:r>
      <w:r w:rsidRPr="0018478E">
        <w:t>.</w:t>
      </w:r>
      <w:r w:rsidRPr="00A12BE3">
        <w:t xml:space="preserve"> </w:t>
      </w:r>
      <w:r>
        <w:t>EIR</w:t>
      </w:r>
      <w:r w:rsidRPr="00A12BE3">
        <w:t xml:space="preserve"> </w:t>
      </w:r>
      <w:r w:rsidR="007F5F03" w:rsidRPr="0018478E">
        <w:t xml:space="preserve">specifikuje relevantní použité </w:t>
      </w:r>
      <w:r w:rsidR="007F5F03">
        <w:t>standardy a </w:t>
      </w:r>
      <w:r w:rsidR="007F5F03" w:rsidRPr="0018478E">
        <w:t>procedury</w:t>
      </w:r>
      <w:r>
        <w:t xml:space="preserve"> </w:t>
      </w:r>
      <w:r w:rsidR="007F5F03">
        <w:t>a definuje</w:t>
      </w:r>
      <w:r w:rsidR="007F5F03" w:rsidRPr="0018478E">
        <w:t xml:space="preserve"> </w:t>
      </w:r>
      <w:r w:rsidRPr="0018478E">
        <w:t>role</w:t>
      </w:r>
      <w:r>
        <w:t xml:space="preserve"> členů Projektového týmu a </w:t>
      </w:r>
      <w:r w:rsidR="007F5F03">
        <w:t xml:space="preserve">týmu </w:t>
      </w:r>
      <w:r>
        <w:t xml:space="preserve">Objednatele </w:t>
      </w:r>
      <w:r w:rsidRPr="0018478E">
        <w:t>a jejich zodpovědnosti.</w:t>
      </w:r>
    </w:p>
    <w:p w14:paraId="40686836" w14:textId="77777777" w:rsidR="00E06239" w:rsidRPr="00D32B0F" w:rsidRDefault="00E06239" w:rsidP="00E316B5">
      <w:pPr>
        <w:pStyle w:val="Text1-1"/>
        <w:rPr>
          <w:b/>
        </w:rPr>
      </w:pPr>
      <w:r w:rsidRPr="00C7518D">
        <w:rPr>
          <w:rStyle w:val="Tun"/>
        </w:rPr>
        <w:t xml:space="preserve">Plán realizace BIM (BEP) </w:t>
      </w:r>
      <w:r>
        <w:t xml:space="preserve">ve vazbě na EIR, konkrétně definuje role členů Projektového týmu a týmu Objednatele, dále upřesňuje </w:t>
      </w:r>
      <w:r w:rsidRPr="00D32B0F">
        <w:t>činnost</w:t>
      </w:r>
      <w:r>
        <w:t>i</w:t>
      </w:r>
      <w:r w:rsidRPr="00D32B0F">
        <w:t xml:space="preserve"> a operac</w:t>
      </w:r>
      <w:r>
        <w:t>e</w:t>
      </w:r>
      <w:r w:rsidRPr="00D32B0F">
        <w:t xml:space="preserve"> v organizačním schématu</w:t>
      </w:r>
      <w:r>
        <w:t xml:space="preserve"> matice odpovědnosti, definuje výstupy a pravidla pro sdílení dat v rámci zpracování Díla v režimu BIM</w:t>
      </w:r>
      <w:r w:rsidRPr="002E2B89">
        <w:t>. Jedná se o dokument, který je průběžně a doplňován v průběhu zpracování Díla, a to se zachování</w:t>
      </w:r>
      <w:r>
        <w:t>m</w:t>
      </w:r>
      <w:r w:rsidRPr="002E2B89">
        <w:t xml:space="preserve"> závazné struktury.</w:t>
      </w:r>
    </w:p>
    <w:p w14:paraId="0072BCD5" w14:textId="4697FE6B" w:rsidR="00E06239" w:rsidRDefault="00E06239" w:rsidP="00E316B5">
      <w:pPr>
        <w:pStyle w:val="Text1-1"/>
        <w:rPr>
          <w:rStyle w:val="Tun"/>
        </w:rPr>
      </w:pPr>
      <w:r>
        <w:rPr>
          <w:rStyle w:val="Tun"/>
        </w:rPr>
        <w:t>Profesní skupina objektů</w:t>
      </w:r>
      <w:r w:rsidRPr="00C7518D">
        <w:rPr>
          <w:rStyle w:val="Tun"/>
        </w:rPr>
        <w:t xml:space="preserve"> </w:t>
      </w:r>
      <w:r>
        <w:t xml:space="preserve">tvoří souhrn Objektů dle charakteru profesního zařazení. Jednotlivé Profesní skupiny jsou definované v příloze </w:t>
      </w:r>
      <w:r w:rsidRPr="00AF3B4A">
        <w:t>Manuál struktury a popisu dokumentace</w:t>
      </w:r>
      <w:r w:rsidR="009760BF">
        <w:t>.</w:t>
      </w:r>
    </w:p>
    <w:p w14:paraId="4CC2E95B" w14:textId="77777777" w:rsidR="00E06239" w:rsidRDefault="00E06239" w:rsidP="00E316B5">
      <w:pPr>
        <w:pStyle w:val="Text1-1"/>
        <w:rPr>
          <w:b/>
        </w:rPr>
      </w:pPr>
      <w:r w:rsidRPr="00C7518D">
        <w:rPr>
          <w:rStyle w:val="Tun"/>
        </w:rPr>
        <w:t>Projektový tým</w:t>
      </w:r>
      <w:r>
        <w:t xml:space="preserve"> </w:t>
      </w:r>
      <w:r w:rsidRPr="0018478E">
        <w:t xml:space="preserve">tvoří osoby podílející se na </w:t>
      </w:r>
      <w:r>
        <w:t xml:space="preserve">zpracování, </w:t>
      </w:r>
      <w:r w:rsidRPr="0018478E">
        <w:t xml:space="preserve">správě a provozu Informačního modelu, </w:t>
      </w:r>
      <w:r>
        <w:t xml:space="preserve">jako jsou </w:t>
      </w:r>
      <w:r w:rsidRPr="0018478E">
        <w:t>Manažer informací, Správce informací, Koordinátor BIM</w:t>
      </w:r>
      <w:r>
        <w:t xml:space="preserve"> a</w:t>
      </w:r>
      <w:r w:rsidRPr="0018478E">
        <w:t xml:space="preserve"> další fyzické nebo právnické osoby, které jsou v přímém či nepřímém smluvním vztahu s Objednatelem a které se účastní zhotovení a provozu Informačního modelu, jehož prostřednictvím bude </w:t>
      </w:r>
      <w:r>
        <w:t>Zhotovitelem</w:t>
      </w:r>
      <w:r w:rsidRPr="0018478E">
        <w:t xml:space="preserve"> Dílo</w:t>
      </w:r>
      <w:r>
        <w:t xml:space="preserve"> </w:t>
      </w:r>
      <w:r w:rsidRPr="0018478E">
        <w:t xml:space="preserve">realizováno. </w:t>
      </w:r>
      <w:r w:rsidRPr="006D29D9">
        <w:t xml:space="preserve">Projektový tým je řízený </w:t>
      </w:r>
      <w:r>
        <w:t>P</w:t>
      </w:r>
      <w:r w:rsidRPr="006D29D9">
        <w:t xml:space="preserve">rojektovým manažerem </w:t>
      </w:r>
      <w:r>
        <w:t>Zhotovitele</w:t>
      </w:r>
      <w:r w:rsidRPr="006D29D9">
        <w:t xml:space="preserve"> </w:t>
      </w:r>
      <w:r>
        <w:t>v úzké součinnosti s</w:t>
      </w:r>
      <w:r w:rsidRPr="006D29D9">
        <w:t xml:space="preserve"> </w:t>
      </w:r>
      <w:r>
        <w:t>P</w:t>
      </w:r>
      <w:r w:rsidRPr="006D29D9">
        <w:t xml:space="preserve">rojektovým manažerem </w:t>
      </w:r>
      <w:r>
        <w:t>Objednatele</w:t>
      </w:r>
      <w:r w:rsidRPr="0018478E">
        <w:t>.</w:t>
      </w:r>
    </w:p>
    <w:p w14:paraId="6C7F27D1" w14:textId="23843D89" w:rsidR="00E06239" w:rsidRPr="007F5F03" w:rsidRDefault="00E06239" w:rsidP="00E316B5">
      <w:pPr>
        <w:pStyle w:val="Text1-1"/>
      </w:pPr>
      <w:r w:rsidRPr="00C7518D">
        <w:rPr>
          <w:rStyle w:val="Tun"/>
        </w:rPr>
        <w:t>Projektový manažer Objednatele</w:t>
      </w:r>
      <w:r w:rsidRPr="00004E4D">
        <w:t xml:space="preserve"> </w:t>
      </w:r>
      <w:r w:rsidR="00064202" w:rsidRPr="00064202">
        <w:rPr>
          <w:b/>
        </w:rPr>
        <w:t>(HI</w:t>
      </w:r>
      <w:r w:rsidR="00064202">
        <w:rPr>
          <w:b/>
        </w:rPr>
        <w:t>S</w:t>
      </w:r>
      <w:r w:rsidR="00064202" w:rsidRPr="00064202">
        <w:rPr>
          <w:b/>
        </w:rPr>
        <w:t>)</w:t>
      </w:r>
      <w:r w:rsidR="00064202">
        <w:t xml:space="preserve"> </w:t>
      </w:r>
      <w:r w:rsidRPr="00004E4D">
        <w:t xml:space="preserve">je </w:t>
      </w:r>
      <w:r>
        <w:t>osoba zastupující Objednatele</w:t>
      </w:r>
      <w:r w:rsidR="007F5F03" w:rsidRPr="007F5F03">
        <w:t>, která řídí a koordinuje zpracování Díla ve věcech technických.</w:t>
      </w:r>
    </w:p>
    <w:p w14:paraId="4D462B86" w14:textId="54257FB4" w:rsidR="007F5F03" w:rsidRDefault="00E06239" w:rsidP="00E316B5">
      <w:pPr>
        <w:pStyle w:val="Text1-1"/>
      </w:pPr>
      <w:r w:rsidRPr="00C7518D">
        <w:rPr>
          <w:rStyle w:val="Tun"/>
        </w:rPr>
        <w:t>Projektový manažer Zhotovitele</w:t>
      </w:r>
      <w:r w:rsidRPr="00004E4D">
        <w:t xml:space="preserve"> </w:t>
      </w:r>
      <w:r w:rsidR="00064202" w:rsidRPr="00064202">
        <w:rPr>
          <w:b/>
        </w:rPr>
        <w:t>(HI</w:t>
      </w:r>
      <w:r w:rsidR="00064202">
        <w:rPr>
          <w:b/>
        </w:rPr>
        <w:t>P</w:t>
      </w:r>
      <w:r w:rsidR="00064202" w:rsidRPr="00064202">
        <w:rPr>
          <w:b/>
        </w:rPr>
        <w:t>)</w:t>
      </w:r>
      <w:r w:rsidR="00064202">
        <w:t xml:space="preserve"> </w:t>
      </w:r>
      <w:r w:rsidRPr="00004E4D">
        <w:t>je</w:t>
      </w:r>
      <w:r>
        <w:t xml:space="preserve"> osoba</w:t>
      </w:r>
      <w:r w:rsidRPr="00004E4D">
        <w:t xml:space="preserve"> </w:t>
      </w:r>
      <w:r>
        <w:t xml:space="preserve">vedoucího týmu Zhotovitele, </w:t>
      </w:r>
      <w:r w:rsidR="0054370E" w:rsidRPr="007F5F03">
        <w:t>který je pověřen řízením a koordinací celého Díla. Ve smyslu §113 odst. 2 zákona č. 183/2006 Sb. (stavební zákona) se jedná o osobu hlavního projektanta.</w:t>
      </w:r>
    </w:p>
    <w:p w14:paraId="33B97230" w14:textId="5BB49E3C" w:rsidR="00E06239" w:rsidRPr="000E2512" w:rsidRDefault="00E06239" w:rsidP="00E316B5">
      <w:pPr>
        <w:pStyle w:val="Text1-1"/>
        <w:rPr>
          <w:b/>
        </w:rPr>
      </w:pPr>
      <w:r w:rsidRPr="00C7518D">
        <w:rPr>
          <w:rStyle w:val="Tun"/>
        </w:rPr>
        <w:t>Sdílená data</w:t>
      </w:r>
      <w:r w:rsidRPr="000E2512">
        <w:t xml:space="preserve"> tvoří informace a ostatní skutečnosti sdílené a sdělované</w:t>
      </w:r>
      <w:r w:rsidR="00E759CD">
        <w:t xml:space="preserve"> </w:t>
      </w:r>
      <w:r w:rsidR="00E759CD" w:rsidRPr="000E2512">
        <w:t>v</w:t>
      </w:r>
      <w:r w:rsidR="00E759CD">
        <w:t> elektronické podobě</w:t>
      </w:r>
      <w:r w:rsidRPr="000E2512">
        <w:t xml:space="preserve"> prostřednictvím CDE</w:t>
      </w:r>
      <w:r w:rsidR="00E759CD">
        <w:t>.</w:t>
      </w:r>
    </w:p>
    <w:p w14:paraId="6C5E5E1F" w14:textId="2A7D049E" w:rsidR="00E06239" w:rsidRDefault="00E06239" w:rsidP="00E759CD">
      <w:pPr>
        <w:pStyle w:val="Text1-1"/>
      </w:pPr>
      <w:r w:rsidRPr="001A1F90">
        <w:rPr>
          <w:b/>
        </w:rPr>
        <w:t>Sdružen</w:t>
      </w:r>
      <w:r w:rsidR="00846648">
        <w:rPr>
          <w:b/>
        </w:rPr>
        <w:t>ý</w:t>
      </w:r>
      <w:r w:rsidRPr="001A1F90">
        <w:rPr>
          <w:b/>
        </w:rPr>
        <w:t xml:space="preserve"> </w:t>
      </w:r>
      <w:proofErr w:type="spellStart"/>
      <w:r w:rsidRPr="001A1F90">
        <w:rPr>
          <w:b/>
        </w:rPr>
        <w:t>DiMS</w:t>
      </w:r>
      <w:proofErr w:type="spellEnd"/>
      <w:r>
        <w:rPr>
          <w:b/>
        </w:rPr>
        <w:t xml:space="preserve"> (</w:t>
      </w:r>
      <w:proofErr w:type="spellStart"/>
      <w:r>
        <w:rPr>
          <w:b/>
        </w:rPr>
        <w:t>sDiMS</w:t>
      </w:r>
      <w:proofErr w:type="spellEnd"/>
      <w:r>
        <w:rPr>
          <w:b/>
        </w:rPr>
        <w:t>)</w:t>
      </w:r>
      <w:r>
        <w:t xml:space="preserve"> </w:t>
      </w:r>
      <w:r w:rsidRPr="00794545">
        <w:t>je datový soubor, jehož účelem je vytvoření</w:t>
      </w:r>
      <w:r>
        <w:t xml:space="preserve"> reprezentanta části stavby dle různých užití </w:t>
      </w:r>
      <w:proofErr w:type="spellStart"/>
      <w:r>
        <w:t>DiMS</w:t>
      </w:r>
      <w:proofErr w:type="spellEnd"/>
      <w:r w:rsidR="00846648">
        <w:t>, a to</w:t>
      </w:r>
      <w:r>
        <w:t xml:space="preserve"> dle potřeby Zhotovitele nebo Objednatele (například dle členění stavby na úseky, nebo dle postupu výstavby, potřeb matice odpovědností, apod.) </w:t>
      </w:r>
      <w:r w:rsidRPr="00794545">
        <w:t xml:space="preserve">Tento datový soubor </w:t>
      </w:r>
      <w:r w:rsidR="00846648">
        <w:rPr>
          <w:rStyle w:val="Tun"/>
          <w:b w:val="0"/>
        </w:rPr>
        <w:t xml:space="preserve">je vytvoření z dílčích </w:t>
      </w:r>
      <w:proofErr w:type="spellStart"/>
      <w:r w:rsidR="00846648">
        <w:rPr>
          <w:rStyle w:val="Tun"/>
          <w:b w:val="0"/>
        </w:rPr>
        <w:t>DiMS</w:t>
      </w:r>
      <w:proofErr w:type="spellEnd"/>
      <w:r w:rsidR="00846648">
        <w:rPr>
          <w:rStyle w:val="Tun"/>
          <w:b w:val="0"/>
        </w:rPr>
        <w:t xml:space="preserve"> dle typu a charakteru Sdruženého </w:t>
      </w:r>
      <w:proofErr w:type="spellStart"/>
      <w:r w:rsidR="00846648">
        <w:rPr>
          <w:rStyle w:val="Tun"/>
          <w:b w:val="0"/>
        </w:rPr>
        <w:t>sDiMS</w:t>
      </w:r>
      <w:proofErr w:type="spellEnd"/>
      <w:r w:rsidR="009760BF">
        <w:t>.</w:t>
      </w:r>
    </w:p>
    <w:p w14:paraId="7B4DBE6C" w14:textId="0D7BE44D" w:rsidR="00E06239" w:rsidRPr="00D24047" w:rsidRDefault="00E06239" w:rsidP="00E316B5">
      <w:pPr>
        <w:pStyle w:val="Text1-1"/>
      </w:pPr>
      <w:r w:rsidRPr="00C7518D">
        <w:rPr>
          <w:rStyle w:val="Tun"/>
        </w:rPr>
        <w:t>Společné datové prostředí (CDE)</w:t>
      </w:r>
      <w:r w:rsidRPr="0077087B">
        <w:t>,</w:t>
      </w:r>
      <w:r w:rsidR="00D24047">
        <w:t xml:space="preserve"> </w:t>
      </w:r>
      <w:r w:rsidR="00D24047" w:rsidRPr="00D24047">
        <w:t xml:space="preserve">je </w:t>
      </w:r>
      <w:r w:rsidR="00D24047">
        <w:t>komplexní softwarový nástroj</w:t>
      </w:r>
      <w:r w:rsidR="00D24047" w:rsidRPr="00D24047">
        <w:t>, které v sobě zahrnuje všechny informace</w:t>
      </w:r>
      <w:r w:rsidR="00D24047">
        <w:t xml:space="preserve"> vztahujících se k Dílu</w:t>
      </w:r>
      <w:r w:rsidR="00D24047" w:rsidRPr="00D24047">
        <w:t xml:space="preserve"> a zajišťuje efektivní komunikaci a řízení </w:t>
      </w:r>
      <w:r w:rsidR="00D24047">
        <w:t>Díla</w:t>
      </w:r>
      <w:r w:rsidR="00D24047" w:rsidRPr="00D24047">
        <w:t>.</w:t>
      </w:r>
      <w:r w:rsidRPr="0077087B">
        <w:t xml:space="preserve"> </w:t>
      </w:r>
      <w:r w:rsidR="00D24047">
        <w:t>CDE j</w:t>
      </w:r>
      <w:r>
        <w:t>e součást</w:t>
      </w:r>
      <w:r w:rsidR="00D24047">
        <w:t>í</w:t>
      </w:r>
      <w:r>
        <w:t xml:space="preserve"> IMS a je </w:t>
      </w:r>
      <w:r w:rsidRPr="0077087B">
        <w:t>hlavní</w:t>
      </w:r>
      <w:r>
        <w:t>m</w:t>
      </w:r>
      <w:r w:rsidRPr="0077087B">
        <w:t xml:space="preserve"> zdrojem informací používaných k</w:t>
      </w:r>
      <w:r w:rsidR="00D24047">
        <w:t> zajištění práci s </w:t>
      </w:r>
      <w:proofErr w:type="spellStart"/>
      <w:r w:rsidR="00D24047">
        <w:t>DiMS</w:t>
      </w:r>
      <w:proofErr w:type="spellEnd"/>
      <w:r w:rsidR="00D24047">
        <w:t>, Dokumentací včetně všech podkladů a umožňuje komunikaci a procesy vztahující se k Dílu</w:t>
      </w:r>
      <w:r w:rsidR="009760BF">
        <w:t>.</w:t>
      </w:r>
    </w:p>
    <w:p w14:paraId="58C27E73" w14:textId="6EC309D8" w:rsidR="00A12BE3" w:rsidRPr="00A12BE3" w:rsidRDefault="00E06239" w:rsidP="009760BF">
      <w:pPr>
        <w:pStyle w:val="Text1-1"/>
      </w:pPr>
      <w:r w:rsidRPr="00C7518D">
        <w:rPr>
          <w:rStyle w:val="Tun"/>
        </w:rPr>
        <w:t>Správce informací</w:t>
      </w:r>
      <w:r>
        <w:t xml:space="preserve"> </w:t>
      </w:r>
      <w:r w:rsidRPr="0018478E">
        <w:t xml:space="preserve">je osoba na straně </w:t>
      </w:r>
      <w:r>
        <w:t xml:space="preserve">Zhotovitele nebo Objednatele (viz.  </w:t>
      </w:r>
      <w:r w:rsidRPr="003D4E94">
        <w:t>Požadavky zadavatel pro režim BIM)</w:t>
      </w:r>
      <w:r w:rsidRPr="0018478E">
        <w:t>,</w:t>
      </w:r>
      <w:r>
        <w:t xml:space="preserve"> </w:t>
      </w:r>
      <w:r w:rsidRPr="0018478E">
        <w:t xml:space="preserve">pověřená </w:t>
      </w:r>
      <w:r>
        <w:t>zřízením a nastavením a </w:t>
      </w:r>
      <w:r w:rsidRPr="0018478E">
        <w:t>správou dat, včetně správy dat ve Společném datovém prostředí (CDE).</w:t>
      </w:r>
    </w:p>
    <w:p w14:paraId="3879F2D8" w14:textId="3A04EB2F" w:rsidR="0036530F" w:rsidRDefault="0018478E" w:rsidP="00A05C19">
      <w:pPr>
        <w:pStyle w:val="Nadpis1-1"/>
        <w:spacing w:before="240"/>
      </w:pPr>
      <w:bookmarkStart w:id="18" w:name="_Toc81918136"/>
      <w:bookmarkStart w:id="19" w:name="_Toc3381184"/>
      <w:bookmarkStart w:id="20" w:name="_Toc9257585"/>
      <w:bookmarkStart w:id="21" w:name="_Toc20977921"/>
      <w:r>
        <w:t xml:space="preserve">Povinnosti </w:t>
      </w:r>
      <w:r w:rsidR="0036530F">
        <w:t>smluvních stran</w:t>
      </w:r>
      <w:bookmarkEnd w:id="18"/>
    </w:p>
    <w:p w14:paraId="396625FB" w14:textId="77777777" w:rsidR="0076393D" w:rsidRPr="00C7518D" w:rsidRDefault="0076393D" w:rsidP="00C7518D">
      <w:pPr>
        <w:pStyle w:val="Text1-1"/>
      </w:pPr>
      <w:r w:rsidRPr="0076393D">
        <w:t xml:space="preserve">Zhotovitel a Objednatel jsou povinni zajistit u třetích stran, které k plnění Smlouvy dle Smlouvy a </w:t>
      </w:r>
      <w:r w:rsidRPr="00C7518D">
        <w:t>tohoto Protokolu užijí, že tento Protokol bude plně dodržován a začleněn v</w:t>
      </w:r>
      <w:r w:rsidR="00C7518D">
        <w:t> </w:t>
      </w:r>
      <w:r w:rsidRPr="00C7518D">
        <w:t>celém nebo nezbytném rozsahu do příslušných smluv a dohod s těmito třetími osobami.</w:t>
      </w:r>
    </w:p>
    <w:p w14:paraId="1ECBDC09" w14:textId="024BA2B6" w:rsidR="00A11970" w:rsidRPr="00C7518D" w:rsidRDefault="00A11970" w:rsidP="00C7518D">
      <w:pPr>
        <w:pStyle w:val="Text1-1"/>
      </w:pPr>
      <w:r w:rsidRPr="00C7518D">
        <w:t>Zhotovitel je povinen s</w:t>
      </w:r>
      <w:r w:rsidR="00F61373">
        <w:t> </w:t>
      </w:r>
      <w:r w:rsidRPr="00C7518D">
        <w:t>řádnou</w:t>
      </w:r>
      <w:r w:rsidR="00F61373">
        <w:t xml:space="preserve"> a</w:t>
      </w:r>
      <w:r w:rsidRPr="00C7518D">
        <w:t xml:space="preserve"> odbornou péči, v rámci zpracování předmětu Díla, průběžně vytvářet a dodat Informační model</w:t>
      </w:r>
      <w:r w:rsidR="00F73F32" w:rsidRPr="00C7518D">
        <w:t xml:space="preserve"> </w:t>
      </w:r>
      <w:r w:rsidR="008674BC">
        <w:t xml:space="preserve">stavby </w:t>
      </w:r>
      <w:r w:rsidRPr="00C7518D">
        <w:t>v podrobnostech a rozsahu stanovených Protokolem a jeho přílohami</w:t>
      </w:r>
      <w:r w:rsidR="000A6855" w:rsidRPr="00C7518D">
        <w:t>, případně dalšími informacemi a požadavky, které vzniknou v průběhu projednání Díla.</w:t>
      </w:r>
    </w:p>
    <w:p w14:paraId="0DC5148C" w14:textId="2BF9D5AA" w:rsidR="00F20823" w:rsidRPr="00C7518D" w:rsidRDefault="00111460" w:rsidP="00C7518D">
      <w:pPr>
        <w:pStyle w:val="Text1-1"/>
      </w:pPr>
      <w:r w:rsidRPr="00C7518D">
        <w:t xml:space="preserve">Zhotovitel je povinen vytvořit a zajistit Společné datové prostředí, při jehož vytváření bude postupovat dle </w:t>
      </w:r>
      <w:r w:rsidR="00312048">
        <w:t xml:space="preserve">metodických dokumentů, viz </w:t>
      </w:r>
      <w:proofErr w:type="gramStart"/>
      <w:r w:rsidR="00312048">
        <w:t xml:space="preserve">přílohy D.1 a D.2 </w:t>
      </w:r>
      <w:r w:rsidRPr="00C7518D">
        <w:t>Protokolu</w:t>
      </w:r>
      <w:proofErr w:type="gramEnd"/>
      <w:r w:rsidRPr="00C7518D">
        <w:t>. V případě, že vyhodnotí nedostatečnost informací uvedených v</w:t>
      </w:r>
      <w:r w:rsidR="00312048">
        <w:t> metodických dokumentech</w:t>
      </w:r>
      <w:r w:rsidRPr="00C7518D">
        <w:t xml:space="preserve">, informuje Zhotovitel písemnou formou Objednatele do 3 pracovních dnů o rozporech, </w:t>
      </w:r>
      <w:r w:rsidR="00312048">
        <w:t>a navrhne řešení pro zajištění plynulého provádění Díla dle smluvních požadavků.</w:t>
      </w:r>
    </w:p>
    <w:p w14:paraId="5CB1F914" w14:textId="01175413" w:rsidR="00392978" w:rsidRPr="00C7518D" w:rsidRDefault="00F20823" w:rsidP="00C7518D">
      <w:pPr>
        <w:pStyle w:val="Text1-1"/>
      </w:pPr>
      <w:r w:rsidRPr="00C7518D">
        <w:t>Zhotovitel je povinen</w:t>
      </w:r>
      <w:r w:rsidR="00392978" w:rsidRPr="00C7518D">
        <w:t xml:space="preserve"> zajistit aktuálnost a správnost dat, vlož</w:t>
      </w:r>
      <w:r w:rsidRPr="00C7518D">
        <w:t>ených</w:t>
      </w:r>
      <w:r w:rsidR="00392978" w:rsidRPr="00C7518D">
        <w:t xml:space="preserve"> do Společného datového prostředí (CDE)</w:t>
      </w:r>
      <w:r w:rsidRPr="00C7518D">
        <w:t>.</w:t>
      </w:r>
    </w:p>
    <w:p w14:paraId="32AD5347" w14:textId="1023D3AE" w:rsidR="000A6855" w:rsidRPr="00C7518D" w:rsidRDefault="000A6855" w:rsidP="00C7518D">
      <w:pPr>
        <w:pStyle w:val="Text1-1"/>
      </w:pPr>
      <w:r w:rsidRPr="00C7518D">
        <w:t>Zhotovitel je povinen dodat digitální modely v otevřeném formátu</w:t>
      </w:r>
      <w:r w:rsidR="00FD78B5">
        <w:t xml:space="preserve"> </w:t>
      </w:r>
      <w:r w:rsidR="005C1301" w:rsidRPr="00C7518D">
        <w:t>IFC</w:t>
      </w:r>
      <w:r w:rsidRPr="00C7518D">
        <w:t xml:space="preserve"> (</w:t>
      </w:r>
      <w:proofErr w:type="spellStart"/>
      <w:r w:rsidRPr="00C7518D">
        <w:t>Industry</w:t>
      </w:r>
      <w:proofErr w:type="spellEnd"/>
      <w:r w:rsidRPr="00C7518D">
        <w:t xml:space="preserve"> </w:t>
      </w:r>
      <w:proofErr w:type="spellStart"/>
      <w:r w:rsidRPr="00C7518D">
        <w:t>Foundation</w:t>
      </w:r>
      <w:proofErr w:type="spellEnd"/>
      <w:r w:rsidRPr="00C7518D">
        <w:t xml:space="preserve"> </w:t>
      </w:r>
      <w:proofErr w:type="spellStart"/>
      <w:r w:rsidRPr="00C7518D">
        <w:t>Classes</w:t>
      </w:r>
      <w:proofErr w:type="spellEnd"/>
      <w:r w:rsidRPr="00C7518D">
        <w:t>) podle ČSN EN ISO 16739 a v nativním formátu použitého softwarového nástroje pro tvorbu Informačního mo</w:t>
      </w:r>
      <w:r w:rsidR="00BE3C8D">
        <w:t>delu  a související dokumenty v </w:t>
      </w:r>
      <w:r w:rsidRPr="00C7518D">
        <w:t>otevřených formátech nebo v běžně dostupných formátech umožňu</w:t>
      </w:r>
      <w:r w:rsidR="00045D51">
        <w:t>jících jejich další zpracování.</w:t>
      </w:r>
    </w:p>
    <w:p w14:paraId="3E608A8F" w14:textId="77777777" w:rsidR="005A455B" w:rsidRDefault="005A455B" w:rsidP="00676923">
      <w:pPr>
        <w:pStyle w:val="Text1-1"/>
      </w:pPr>
      <w:r w:rsidRPr="00C7518D">
        <w:t xml:space="preserve">Zhotovitel je povinen </w:t>
      </w:r>
      <w:r>
        <w:t xml:space="preserve">zpracovat </w:t>
      </w:r>
      <w:r w:rsidR="00676923">
        <w:t>D</w:t>
      </w:r>
      <w:r>
        <w:t xml:space="preserve">ílo </w:t>
      </w:r>
      <w:r w:rsidR="00676923">
        <w:t xml:space="preserve">v režimu BIM dle cílů uvedených v příloze B - </w:t>
      </w:r>
      <w:r w:rsidR="00676923" w:rsidRPr="00676923">
        <w:t>Požadavky zadavatel</w:t>
      </w:r>
      <w:r w:rsidR="00E65F85">
        <w:t>e</w:t>
      </w:r>
      <w:r w:rsidR="00676923" w:rsidRPr="00676923">
        <w:t xml:space="preserve"> pro režim BIM (EIR)</w:t>
      </w:r>
      <w:r w:rsidR="00676923">
        <w:t>.</w:t>
      </w:r>
    </w:p>
    <w:p w14:paraId="18B05988" w14:textId="7138C262" w:rsidR="00392978" w:rsidRPr="00C7518D" w:rsidRDefault="00F20823" w:rsidP="00C7518D">
      <w:pPr>
        <w:pStyle w:val="Text1-1"/>
      </w:pPr>
      <w:r w:rsidRPr="00C7518D">
        <w:t xml:space="preserve">Zhotovitel je povinen dodržovat Plán realizace BIM (BEP) a </w:t>
      </w:r>
      <w:r w:rsidR="00392978" w:rsidRPr="00C7518D">
        <w:t>zajistit</w:t>
      </w:r>
      <w:r w:rsidRPr="00C7518D">
        <w:t xml:space="preserve"> součinnost všech svých zástupců při</w:t>
      </w:r>
      <w:r w:rsidR="00392978" w:rsidRPr="00C7518D">
        <w:t xml:space="preserve"> </w:t>
      </w:r>
      <w:r w:rsidR="00111460" w:rsidRPr="00C7518D">
        <w:t xml:space="preserve">aktualizaci a </w:t>
      </w:r>
      <w:r w:rsidR="00392978" w:rsidRPr="00C7518D">
        <w:t xml:space="preserve">upřesnění BEP odpovídající potřebám a požadavkům </w:t>
      </w:r>
      <w:r w:rsidR="00111460" w:rsidRPr="00C7518D">
        <w:t>smluvních stran</w:t>
      </w:r>
      <w:r w:rsidRPr="00C7518D">
        <w:t>.</w:t>
      </w:r>
    </w:p>
    <w:p w14:paraId="4067781E" w14:textId="7C73C9FE" w:rsidR="0036530F" w:rsidRPr="00C7518D" w:rsidRDefault="00F20823" w:rsidP="00C7518D">
      <w:pPr>
        <w:pStyle w:val="Text1-1"/>
      </w:pPr>
      <w:r w:rsidRPr="00C7518D">
        <w:t xml:space="preserve">Zhotovitel je povinen </w:t>
      </w:r>
      <w:r w:rsidR="0036530F" w:rsidRPr="00C7518D">
        <w:t>zajistit, aby role Správce informací byla podle potřeb obměňována nebo obnovována tak, aby až do konce plnění závazků ze Smlouvy byla nepřetržitě k dispozici osoba plnící jeho úlohy</w:t>
      </w:r>
      <w:r w:rsidR="00E65F85">
        <w:t>.</w:t>
      </w:r>
    </w:p>
    <w:p w14:paraId="5C77FC33" w14:textId="6B0BE3DB" w:rsidR="00392978" w:rsidRDefault="0077087B" w:rsidP="00DD2EBA">
      <w:pPr>
        <w:pStyle w:val="Nadpis1-1"/>
      </w:pPr>
      <w:bookmarkStart w:id="22" w:name="_Toc81918137"/>
      <w:r>
        <w:t>Společné datové prost</w:t>
      </w:r>
      <w:r w:rsidR="00376070">
        <w:t>Ř</w:t>
      </w:r>
      <w:r>
        <w:t xml:space="preserve">edí </w:t>
      </w:r>
      <w:r w:rsidR="00E74C82">
        <w:t>(</w:t>
      </w:r>
      <w:r>
        <w:t>CDE</w:t>
      </w:r>
      <w:r w:rsidR="00E74C82">
        <w:t>)</w:t>
      </w:r>
      <w:bookmarkEnd w:id="22"/>
    </w:p>
    <w:p w14:paraId="0213208D" w14:textId="34B3CB77" w:rsidR="00D54595" w:rsidRPr="00711C5C" w:rsidRDefault="0077087B" w:rsidP="00DD2EBA">
      <w:pPr>
        <w:pStyle w:val="Text1-1"/>
      </w:pPr>
      <w:r w:rsidRPr="00711C5C">
        <w:t xml:space="preserve">Společné datové prostředí (CDE), </w:t>
      </w:r>
      <w:r w:rsidR="00D54595" w:rsidRPr="00711C5C">
        <w:t>dle definice uvedené v kap. 2 zajistí Zhotovitel</w:t>
      </w:r>
      <w:r w:rsidR="00711C5C">
        <w:t xml:space="preserve">. Rozsah </w:t>
      </w:r>
      <w:r w:rsidR="003F3343">
        <w:t>I</w:t>
      </w:r>
      <w:r w:rsidR="00711C5C">
        <w:t>nformačního modelu v CDE</w:t>
      </w:r>
      <w:r w:rsidR="00D54595" w:rsidRPr="00711C5C">
        <w:t xml:space="preserve"> </w:t>
      </w:r>
      <w:r w:rsidR="00711C5C">
        <w:t xml:space="preserve">bude </w:t>
      </w:r>
      <w:r w:rsidR="00D54595" w:rsidRPr="00711C5C">
        <w:t>vždy</w:t>
      </w:r>
      <w:r w:rsidR="00711C5C">
        <w:t xml:space="preserve"> odpovídat</w:t>
      </w:r>
      <w:r w:rsidR="00D54595" w:rsidRPr="00711C5C">
        <w:t xml:space="preserve"> aktuální podobě Díla,</w:t>
      </w:r>
      <w:r w:rsidRPr="00711C5C">
        <w:t xml:space="preserve"> </w:t>
      </w:r>
      <w:r w:rsidR="00711C5C">
        <w:t>dle</w:t>
      </w:r>
      <w:r w:rsidR="00045D51">
        <w:t xml:space="preserve"> Harmonogramu plnění.</w:t>
      </w:r>
    </w:p>
    <w:p w14:paraId="32D4638A" w14:textId="77777777" w:rsidR="0077087B" w:rsidRPr="00C7518D" w:rsidRDefault="0077087B" w:rsidP="00C7518D">
      <w:pPr>
        <w:pStyle w:val="Text1-1"/>
      </w:pPr>
      <w:r w:rsidRPr="00D54595">
        <w:t xml:space="preserve">Informace v CDE </w:t>
      </w:r>
      <w:r w:rsidR="00D54595">
        <w:t xml:space="preserve">budou zahrnovat </w:t>
      </w:r>
      <w:r w:rsidRPr="00D54595">
        <w:t xml:space="preserve">veškeré dokumenty (např. 3D modely – obsahující grafické i jeho negrafické informace, 2D výkresová dokumentace, </w:t>
      </w:r>
      <w:r w:rsidRPr="00F420CA">
        <w:t>textové</w:t>
      </w:r>
      <w:r w:rsidRPr="00D54595">
        <w:t xml:space="preserve">, tabulkové či naskenované dokumenty) </w:t>
      </w:r>
      <w:r w:rsidRPr="00C7518D">
        <w:t xml:space="preserve">včetně jejich popisných údajů (vlastností), </w:t>
      </w:r>
      <w:r w:rsidR="00D54595" w:rsidRPr="00C7518D">
        <w:t>a</w:t>
      </w:r>
      <w:r w:rsidRPr="00C7518D">
        <w:t xml:space="preserve"> vešker</w:t>
      </w:r>
      <w:r w:rsidR="00D54595" w:rsidRPr="00C7518D">
        <w:t>é</w:t>
      </w:r>
      <w:r w:rsidRPr="00C7518D">
        <w:t xml:space="preserve"> komunikace a procesy spojené</w:t>
      </w:r>
      <w:r w:rsidR="00D54595" w:rsidRPr="00C7518D">
        <w:t xml:space="preserve"> se zpracováním a projednáním Díla</w:t>
      </w:r>
      <w:r w:rsidRPr="00C7518D">
        <w:t>.</w:t>
      </w:r>
    </w:p>
    <w:p w14:paraId="18FB8652" w14:textId="77777777" w:rsidR="00D54595" w:rsidRDefault="005C1301" w:rsidP="00C7518D">
      <w:pPr>
        <w:pStyle w:val="Text1-1"/>
      </w:pPr>
      <w:r w:rsidRPr="00C7518D">
        <w:t xml:space="preserve">Komunikace v rámci zpracování Informačního modelu bude probíhat v českém jazyce. Vyžadují-li některé procesy jiný komunikační jazyk (např. </w:t>
      </w:r>
      <w:r w:rsidR="000F62EA" w:rsidRPr="00C7518D">
        <w:t>komunikace v rámci</w:t>
      </w:r>
      <w:r w:rsidRPr="00C7518D">
        <w:t xml:space="preserve"> otevřené</w:t>
      </w:r>
      <w:r w:rsidR="000F62EA" w:rsidRPr="00C7518D">
        <w:t>ho formátu</w:t>
      </w:r>
      <w:r w:rsidR="00FD78B5">
        <w:t xml:space="preserve"> </w:t>
      </w:r>
      <w:r w:rsidRPr="00C7518D">
        <w:t>IFC</w:t>
      </w:r>
      <w:r w:rsidR="000F62EA" w:rsidRPr="00C7518D">
        <w:t>)</w:t>
      </w:r>
      <w:r w:rsidRPr="00C7518D">
        <w:t xml:space="preserve"> budou výstupy v nezbytné míře přeložené do českého jazyka</w:t>
      </w:r>
      <w:r w:rsidR="00711C5C" w:rsidRPr="00C7518D">
        <w:t>, a to v takovém rozsahu aby nedošlo k pochybení při zpracování Díla.</w:t>
      </w:r>
    </w:p>
    <w:p w14:paraId="3499D1F3" w14:textId="75D5B1F2" w:rsidR="0005770F" w:rsidRDefault="0005770F" w:rsidP="0005770F">
      <w:pPr>
        <w:pStyle w:val="Text1-1"/>
      </w:pPr>
      <w:r>
        <w:t xml:space="preserve">CDE bude umožňovat aktivní propojení Informačního modelu s dokumentací ve formátu 2D a </w:t>
      </w:r>
      <w:r w:rsidRPr="0005770F">
        <w:t>funkcionalit</w:t>
      </w:r>
      <w:r>
        <w:t>y</w:t>
      </w:r>
      <w:r w:rsidRPr="0005770F">
        <w:t xml:space="preserve"> CDE </w:t>
      </w:r>
      <w:r>
        <w:t xml:space="preserve">budou využité </w:t>
      </w:r>
      <w:r w:rsidRPr="0005770F">
        <w:t>pro účely projednání a provádění připomínkového řízení smluvních stran</w:t>
      </w:r>
      <w:r>
        <w:t xml:space="preserve"> v průběhu zpracování Díla s možností propojení se schvalovacími procesy, které jsou v rámci Díla požadované</w:t>
      </w:r>
      <w:r w:rsidRPr="0005770F">
        <w:t>.</w:t>
      </w:r>
    </w:p>
    <w:p w14:paraId="045CB276" w14:textId="453FDCFF" w:rsidR="00C70F2E" w:rsidRPr="00C7518D" w:rsidRDefault="000F62EA" w:rsidP="0005770F">
      <w:pPr>
        <w:pStyle w:val="Text1-1"/>
      </w:pPr>
      <w:r w:rsidRPr="00C7518D">
        <w:t>CDE zřizuje a zpřístupňuje Zhotovitel</w:t>
      </w:r>
      <w:r w:rsidR="00C63382" w:rsidRPr="00C7518D">
        <w:t>, přičemž kontaktní osobou na straně zhotovitele bude pro zajištění přístupu do CDE vždy Správce informací</w:t>
      </w:r>
      <w:r w:rsidR="00045D51">
        <w:t>.</w:t>
      </w:r>
    </w:p>
    <w:p w14:paraId="733714F5" w14:textId="4CB6279E" w:rsidR="000F62EA" w:rsidRPr="00C7518D" w:rsidRDefault="000F62EA" w:rsidP="00C7518D">
      <w:pPr>
        <w:pStyle w:val="Text1-1"/>
      </w:pPr>
      <w:r w:rsidRPr="00C7518D">
        <w:t>Správce informací</w:t>
      </w:r>
      <w:r w:rsidR="00C70F2E" w:rsidRPr="00C7518D">
        <w:t>, který je na straně Zhotovitele</w:t>
      </w:r>
      <w:r w:rsidR="00C63382" w:rsidRPr="00C7518D">
        <w:t>,</w:t>
      </w:r>
      <w:r w:rsidR="00C70F2E" w:rsidRPr="00C7518D">
        <w:t xml:space="preserve"> bude určen</w:t>
      </w:r>
      <w:r w:rsidRPr="00C7518D">
        <w:t xml:space="preserve"> do 5 pracovních dnů od uzavření Smlouvy</w:t>
      </w:r>
      <w:r w:rsidR="003B5DCE">
        <w:t>, a to písemnou nebo elektronickou formou</w:t>
      </w:r>
      <w:r w:rsidRPr="00C7518D">
        <w:t xml:space="preserve">. </w:t>
      </w:r>
      <w:r w:rsidR="00C70F2E" w:rsidRPr="00C7518D">
        <w:t>Zhotovitel</w:t>
      </w:r>
      <w:r w:rsidRPr="00C7518D">
        <w:t xml:space="preserve"> zajistí, že po celou dobu trvání</w:t>
      </w:r>
      <w:r w:rsidR="00C70F2E" w:rsidRPr="00C7518D">
        <w:t xml:space="preserve"> </w:t>
      </w:r>
      <w:r w:rsidRPr="00C7518D">
        <w:t>Smlouvy bude pozice Správce informací obsazena.</w:t>
      </w:r>
    </w:p>
    <w:p w14:paraId="232BEEC5" w14:textId="3C79EDAE" w:rsidR="00C63382" w:rsidRPr="00C7518D" w:rsidRDefault="000F62EA" w:rsidP="00C7518D">
      <w:pPr>
        <w:pStyle w:val="Text1-1"/>
      </w:pPr>
      <w:r w:rsidRPr="00C7518D">
        <w:t xml:space="preserve">Do </w:t>
      </w:r>
      <w:r w:rsidR="00C63382" w:rsidRPr="00C7518D">
        <w:t>10</w:t>
      </w:r>
      <w:r w:rsidRPr="00C7518D">
        <w:t xml:space="preserve"> pracovních dnů od </w:t>
      </w:r>
      <w:r w:rsidR="00376070">
        <w:t>účinnosti</w:t>
      </w:r>
      <w:r w:rsidRPr="00C7518D">
        <w:t xml:space="preserve"> Smlouvy je Zhotovitel povinen určit jednotlivé role </w:t>
      </w:r>
      <w:r w:rsidR="00C63382" w:rsidRPr="00C7518D">
        <w:t>Projektového týmu</w:t>
      </w:r>
      <w:r w:rsidRPr="00C7518D">
        <w:t xml:space="preserve"> na straně Zhotovitele, </w:t>
      </w:r>
      <w:r w:rsidR="00C63382" w:rsidRPr="00C7518D">
        <w:t xml:space="preserve">včetně náplně </w:t>
      </w:r>
      <w:r w:rsidRPr="00C7518D">
        <w:t>činností a odpovědnosti</w:t>
      </w:r>
      <w:r w:rsidR="00C63382" w:rsidRPr="00C7518D">
        <w:t xml:space="preserve"> </w:t>
      </w:r>
      <w:r w:rsidRPr="00C7518D">
        <w:t xml:space="preserve">za konkrétní aktivity </w:t>
      </w:r>
      <w:r w:rsidR="00246D6D" w:rsidRPr="00C7518D">
        <w:t>v</w:t>
      </w:r>
      <w:r w:rsidRPr="00C7518D">
        <w:t xml:space="preserve"> jednotlivých fází plnění povinností </w:t>
      </w:r>
      <w:r w:rsidR="00C63382" w:rsidRPr="00C7518D">
        <w:t>vycházejících ze Smlouvy</w:t>
      </w:r>
      <w:r w:rsidRPr="00C7518D">
        <w:t xml:space="preserve">. </w:t>
      </w:r>
      <w:r w:rsidR="00C63382" w:rsidRPr="00C7518D">
        <w:t xml:space="preserve">Dle charakteru a </w:t>
      </w:r>
      <w:r w:rsidR="00D23471" w:rsidRPr="00C7518D">
        <w:t>průběhu</w:t>
      </w:r>
      <w:r w:rsidR="00C63382" w:rsidRPr="00C7518D">
        <w:t xml:space="preserve"> prací na Díle </w:t>
      </w:r>
      <w:r w:rsidR="00376070">
        <w:t>mohou</w:t>
      </w:r>
      <w:r w:rsidR="00C63382" w:rsidRPr="00C7518D">
        <w:t xml:space="preserve"> být jednotliv</w:t>
      </w:r>
      <w:r w:rsidR="00376070">
        <w:t>í</w:t>
      </w:r>
      <w:r w:rsidR="00C63382" w:rsidRPr="00C7518D">
        <w:t xml:space="preserve"> č</w:t>
      </w:r>
      <w:r w:rsidR="00961B4A" w:rsidRPr="00C7518D">
        <w:t>l</w:t>
      </w:r>
      <w:r w:rsidR="00C63382" w:rsidRPr="00C7518D">
        <w:t>enové Projektového tým</w:t>
      </w:r>
      <w:r w:rsidR="00045D51">
        <w:t>u obměňovány, nebo doplňovány.</w:t>
      </w:r>
    </w:p>
    <w:p w14:paraId="6773C777" w14:textId="360035C6" w:rsidR="00CA1FC6" w:rsidRPr="00C7518D" w:rsidRDefault="00C63382" w:rsidP="00C7518D">
      <w:pPr>
        <w:pStyle w:val="Text1-1"/>
      </w:pPr>
      <w:r w:rsidRPr="00C7518D">
        <w:t>Zhotovitel</w:t>
      </w:r>
      <w:r w:rsidR="00CA1FC6" w:rsidRPr="00C7518D">
        <w:t xml:space="preserve">, jako zřizovatel CDE se zavazuje zajistit pro </w:t>
      </w:r>
      <w:r w:rsidR="004D1994" w:rsidRPr="00C7518D">
        <w:t xml:space="preserve">Objednatele </w:t>
      </w:r>
      <w:r w:rsidR="00CA1FC6" w:rsidRPr="00C7518D">
        <w:t>Licence pro přístup k CDE,</w:t>
      </w:r>
      <w:r w:rsidR="00711C5C" w:rsidRPr="00C7518D">
        <w:t xml:space="preserve"> a to</w:t>
      </w:r>
      <w:r w:rsidR="00CA1FC6" w:rsidRPr="00C7518D">
        <w:t xml:space="preserve"> podle rozsahu možného využívání CDE jednotlivých </w:t>
      </w:r>
      <w:r w:rsidR="00873B0B" w:rsidRPr="00C7518D">
        <w:t>zástupců Objednatele</w:t>
      </w:r>
      <w:r w:rsidR="00CA1FC6" w:rsidRPr="00C7518D">
        <w:t xml:space="preserve"> podílející se na zpracování Díla. Zhotovitel </w:t>
      </w:r>
      <w:r w:rsidR="00873B0B" w:rsidRPr="00C7518D">
        <w:t xml:space="preserve">také </w:t>
      </w:r>
      <w:r w:rsidR="00CA1FC6" w:rsidRPr="00C7518D">
        <w:t xml:space="preserve">jako zřizovatel CDE zajistí proškolení jednotlivých </w:t>
      </w:r>
      <w:r w:rsidR="00873B0B" w:rsidRPr="00C7518D">
        <w:t>zástupců Objednatele</w:t>
      </w:r>
      <w:r w:rsidR="00CA1FC6" w:rsidRPr="00C7518D">
        <w:t xml:space="preserve"> tak, aby bylo možné efektivní a be</w:t>
      </w:r>
      <w:r w:rsidR="00A73170">
        <w:t>zproblémové využitelnosti CDE.</w:t>
      </w:r>
    </w:p>
    <w:p w14:paraId="5FB82082" w14:textId="1121E6A7" w:rsidR="00785D5F" w:rsidRDefault="00873B0B" w:rsidP="00C7518D">
      <w:pPr>
        <w:pStyle w:val="Text1-1"/>
      </w:pPr>
      <w:r w:rsidRPr="00C7518D">
        <w:t>Zhotovitel se zavazuje zřídit</w:t>
      </w:r>
      <w:r w:rsidR="00C63382" w:rsidRPr="00C7518D">
        <w:t xml:space="preserve"> přístup </w:t>
      </w:r>
      <w:r w:rsidR="000F62EA" w:rsidRPr="00C7518D">
        <w:t xml:space="preserve">do </w:t>
      </w:r>
      <w:r w:rsidR="00C63382" w:rsidRPr="00C7518D">
        <w:t>CDE</w:t>
      </w:r>
      <w:r w:rsidR="000F62EA" w:rsidRPr="00C7518D">
        <w:t xml:space="preserve"> pro </w:t>
      </w:r>
      <w:r w:rsidRPr="00C7518D">
        <w:t xml:space="preserve">veškeré </w:t>
      </w:r>
      <w:r w:rsidR="00C63382" w:rsidRPr="00C7518D">
        <w:t xml:space="preserve">členy </w:t>
      </w:r>
      <w:r w:rsidR="00785D5F" w:rsidRPr="00C7518D">
        <w:t>P</w:t>
      </w:r>
      <w:r w:rsidR="00C63382" w:rsidRPr="00C7518D">
        <w:t>rojektového týmu, případně další osoby podílející se na zpracování Díla</w:t>
      </w:r>
      <w:r w:rsidR="00785D5F" w:rsidRPr="00C7518D">
        <w:t>, a to vždy do 5 pracovních dnů od doručení žádosti o zřízení přístupu do CDE.</w:t>
      </w:r>
      <w:r w:rsidR="00E028A2">
        <w:t xml:space="preserve"> Rozsah Licencí pro Projektový tým si Zhotovitel zajistí v rámci zpracování Díla, dle rozsahu Díla a</w:t>
      </w:r>
      <w:r w:rsidR="00045D51">
        <w:t xml:space="preserve"> počtů členů Projektového týmu.</w:t>
      </w:r>
    </w:p>
    <w:p w14:paraId="35C3F3DE" w14:textId="567BBA88" w:rsidR="00431165" w:rsidRPr="00C7518D" w:rsidRDefault="00E028A2" w:rsidP="00431165">
      <w:pPr>
        <w:pStyle w:val="Text1-1"/>
      </w:pPr>
      <w:r>
        <w:t>Zhotovitel se zavazuje, že</w:t>
      </w:r>
      <w:r w:rsidR="00A57780">
        <w:t xml:space="preserve"> zajistí</w:t>
      </w:r>
      <w:r>
        <w:t xml:space="preserve"> trvání platnosti p</w:t>
      </w:r>
      <w:r w:rsidR="00431165">
        <w:t>oskytnuté Licence</w:t>
      </w:r>
      <w:r>
        <w:t xml:space="preserve"> pro Objednatele</w:t>
      </w:r>
      <w:r w:rsidR="00DC7C58">
        <w:t xml:space="preserve">, </w:t>
      </w:r>
      <w:r w:rsidR="00A57780">
        <w:br/>
      </w:r>
      <w:r w:rsidR="00DC7C58">
        <w:t>a to</w:t>
      </w:r>
      <w:r>
        <w:t xml:space="preserve"> po celou dobu zpracování Díla</w:t>
      </w:r>
      <w:r w:rsidR="00DC7C58">
        <w:t>. P</w:t>
      </w:r>
      <w:r>
        <w:t xml:space="preserve">o skončení </w:t>
      </w:r>
      <w:r w:rsidR="00DC7C58">
        <w:t>Díla a předání CDE Objednateli Zhotovitel</w:t>
      </w:r>
      <w:r w:rsidR="00431165">
        <w:t xml:space="preserve"> </w:t>
      </w:r>
      <w:r w:rsidR="00DC7C58">
        <w:t xml:space="preserve">zajistí </w:t>
      </w:r>
      <w:r w:rsidR="00431165">
        <w:t>platnost</w:t>
      </w:r>
      <w:r w:rsidR="00DC7C58">
        <w:t xml:space="preserve"> Licence </w:t>
      </w:r>
      <w:r w:rsidR="00431165">
        <w:t xml:space="preserve">po </w:t>
      </w:r>
      <w:r w:rsidR="00DC7C58">
        <w:t>dobu záruky za Dílo.</w:t>
      </w:r>
    </w:p>
    <w:p w14:paraId="396F60EB" w14:textId="77777777" w:rsidR="002D46F7" w:rsidRPr="00C7518D" w:rsidRDefault="002D46F7" w:rsidP="00C7518D">
      <w:pPr>
        <w:pStyle w:val="Text1-1"/>
      </w:pPr>
      <w:r w:rsidRPr="00C7518D">
        <w:t>Licence opravňuje Smluvní stranu zejména k následujícím typům užívání, vždy však pouze v souladu s</w:t>
      </w:r>
      <w:r w:rsidR="002B73B5" w:rsidRPr="00C7518D">
        <w:t> </w:t>
      </w:r>
      <w:r w:rsidRPr="00C7518D">
        <w:t>účelem</w:t>
      </w:r>
      <w:r w:rsidR="002B73B5" w:rsidRPr="00C7518D">
        <w:t xml:space="preserve"> Díla</w:t>
      </w:r>
      <w:r w:rsidRPr="00C7518D">
        <w:t>: ke sdílení dat, jejich</w:t>
      </w:r>
      <w:r w:rsidR="00667DAA">
        <w:t xml:space="preserve"> čtení, kopírování, replikaci a </w:t>
      </w:r>
      <w:r w:rsidRPr="00C7518D">
        <w:t>úpravám pro účely měření, pořizování výkazů výměr a soupisů prací, přípravy detailů, vytyčovacích souřadnic, pořizování projekt</w:t>
      </w:r>
      <w:r w:rsidR="00667DAA">
        <w:t>ové dokumentace, prezentačním a </w:t>
      </w:r>
      <w:r w:rsidRPr="00C7518D">
        <w:t>publikačním účelům, vytěžování dat, napojení dat na harmonogramy, přípravě dalších stupňů projektových dokumentací a použití v dalších softwarových nástrojích Smluvních stran.</w:t>
      </w:r>
    </w:p>
    <w:p w14:paraId="00E5E5FA" w14:textId="77777777" w:rsidR="00961B4A" w:rsidRPr="00C7518D" w:rsidRDefault="000E2512" w:rsidP="00C7518D">
      <w:pPr>
        <w:pStyle w:val="Text1-1"/>
      </w:pPr>
      <w:r w:rsidRPr="00C7518D">
        <w:t>Zhotovitel je odpovědný ve vztahu k členům Projektového týmu, případně jiným uživatelům, dle jejich oprávnění</w:t>
      </w:r>
      <w:r w:rsidR="00F067C2" w:rsidRPr="00C7518D">
        <w:t>,</w:t>
      </w:r>
      <w:r w:rsidRPr="00C7518D">
        <w:t xml:space="preserve"> </w:t>
      </w:r>
      <w:r w:rsidR="00961B4A" w:rsidRPr="00C7518D">
        <w:t>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w:t>
      </w:r>
    </w:p>
    <w:p w14:paraId="0EB449B1" w14:textId="77777777" w:rsidR="00961B4A" w:rsidRPr="00F420CA" w:rsidRDefault="00961B4A" w:rsidP="00C7518D">
      <w:pPr>
        <w:pStyle w:val="Text1-1"/>
      </w:pPr>
      <w:r w:rsidRPr="00C7518D">
        <w:t xml:space="preserve">Ujednání dle </w:t>
      </w:r>
      <w:r w:rsidR="00E74C82" w:rsidRPr="00C7518D">
        <w:t>předešlého</w:t>
      </w:r>
      <w:r w:rsidRPr="00C7518D">
        <w:t xml:space="preserve"> čl</w:t>
      </w:r>
      <w:r w:rsidR="00E74C82" w:rsidRPr="00C7518D">
        <w:t>ánku</w:t>
      </w:r>
      <w:r w:rsidRPr="00C7518D">
        <w:t xml:space="preserve"> nezbavuje v žádném rozsahu odpovědnosti Zhotovitele za Dílo dle Smlouvy, zejména odpovědnosti za prodlení</w:t>
      </w:r>
      <w:r w:rsidR="00F067C2" w:rsidRPr="00C7518D">
        <w:t>, zajištění kvality,</w:t>
      </w:r>
      <w:r w:rsidRPr="00C7518D">
        <w:t xml:space="preserve"> vady Díla nebo plné dodržení ujednání Smlouvy, včetně </w:t>
      </w:r>
      <w:r w:rsidR="00F067C2" w:rsidRPr="00C7518D">
        <w:t>všech jejích příloh</w:t>
      </w:r>
      <w:r w:rsidR="00667DAA">
        <w:t>, a to i ve vztahu k </w:t>
      </w:r>
      <w:r w:rsidRPr="00C7518D">
        <w:t>právní povinnosti včasného upozornění na případné nevhodné pokyny Objednatele nebo nevhodné věci a nevhodné vstupy jakéhokoliv</w:t>
      </w:r>
      <w:r w:rsidRPr="00F420CA">
        <w:t xml:space="preserve"> charakteru poskytnuté pro plnění Díla Objednatelem. Stejně tak není dotčena případná odpovědnost Zhotovitele při zhotovování Díla více Zhotoviteli.</w:t>
      </w:r>
    </w:p>
    <w:p w14:paraId="357BC2AD" w14:textId="77777777" w:rsidR="00392978" w:rsidRPr="00392978" w:rsidRDefault="008610D3" w:rsidP="00DD2EBA">
      <w:pPr>
        <w:pStyle w:val="Nadpis1-1"/>
      </w:pPr>
      <w:bookmarkStart w:id="23" w:name="_Toc81918138"/>
      <w:r w:rsidRPr="008610D3">
        <w:t>VLASTNICKÁ PRÁVA A UŽÍVACÍ PRÁVA</w:t>
      </w:r>
      <w:bookmarkEnd w:id="23"/>
    </w:p>
    <w:p w14:paraId="67E82EBD" w14:textId="65ECEFD8" w:rsidR="00A8289D" w:rsidRPr="00F420CA" w:rsidRDefault="00A8289D" w:rsidP="00DD2EBA">
      <w:pPr>
        <w:pStyle w:val="Text1-1"/>
      </w:pPr>
      <w:r w:rsidRPr="00F420CA">
        <w:t xml:space="preserve">Pro </w:t>
      </w:r>
      <w:r w:rsidRPr="00DD2EBA">
        <w:t>vyloučení</w:t>
      </w:r>
      <w:r w:rsidRPr="00F420CA">
        <w:t xml:space="preserve"> pochybností se uvádí, že vlastnické právo </w:t>
      </w:r>
      <w:r w:rsidR="00711B21" w:rsidRPr="00F420CA">
        <w:t xml:space="preserve">k </w:t>
      </w:r>
      <w:r w:rsidRPr="00F420CA">
        <w:t>Informačnímu modelu společně s Dílem nabývá okamžikem jejich předání Zhotovitelem Objednateli Stát a</w:t>
      </w:r>
      <w:r w:rsidR="00BE3C8D">
        <w:t> </w:t>
      </w:r>
      <w:r w:rsidRPr="00F420CA">
        <w:t>Objednatel současně získává odpovídající právo hospodařit</w:t>
      </w:r>
      <w:r w:rsidR="00A57780">
        <w:t xml:space="preserve"> </w:t>
      </w:r>
      <w:r w:rsidR="00A57780" w:rsidRPr="00A57780">
        <w:t>(dále též jen vlastnické právo)</w:t>
      </w:r>
      <w:r w:rsidR="00A57780" w:rsidRPr="00F420CA">
        <w:t xml:space="preserve"> </w:t>
      </w:r>
      <w:r w:rsidRPr="00F420CA">
        <w:t>ve smyslu zákona č.</w:t>
      </w:r>
      <w:r w:rsidR="00BE3C8D">
        <w:t> </w:t>
      </w:r>
      <w:r w:rsidRPr="00F420CA">
        <w:t>77/1997 Sb., o státním podniku, ve znění pozdějších předpisů.</w:t>
      </w:r>
    </w:p>
    <w:p w14:paraId="31F75C23" w14:textId="0ACA5413" w:rsidR="00A267F4" w:rsidRDefault="00A8289D" w:rsidP="00DD2EBA">
      <w:pPr>
        <w:pStyle w:val="Text1-1"/>
      </w:pPr>
      <w:r w:rsidRPr="00F420CA">
        <w:t>Objednatel</w:t>
      </w:r>
      <w:r w:rsidR="00223349" w:rsidRPr="00F420CA">
        <w:t>,</w:t>
      </w:r>
      <w:r w:rsidRPr="00F420CA">
        <w:t xml:space="preserve"> po předání </w:t>
      </w:r>
      <w:r w:rsidR="00223349" w:rsidRPr="00F420CA">
        <w:t>D</w:t>
      </w:r>
      <w:r w:rsidRPr="00F420CA">
        <w:t>íla</w:t>
      </w:r>
      <w:r w:rsidR="00223349" w:rsidRPr="00F420CA">
        <w:t>,</w:t>
      </w:r>
      <w:r w:rsidRPr="00F420CA">
        <w:t xml:space="preserve"> </w:t>
      </w:r>
      <w:r w:rsidR="00711B21" w:rsidRPr="00F420CA">
        <w:t>v případě potřeby</w:t>
      </w:r>
      <w:r w:rsidR="00223349" w:rsidRPr="00F420CA">
        <w:t xml:space="preserve"> a</w:t>
      </w:r>
      <w:r w:rsidR="00711B21" w:rsidRPr="00F420CA">
        <w:t xml:space="preserve"> po vzájemném projednání</w:t>
      </w:r>
      <w:r w:rsidR="00223349" w:rsidRPr="00F420CA">
        <w:t>,</w:t>
      </w:r>
      <w:r w:rsidR="00711B21" w:rsidRPr="00F420CA">
        <w:t xml:space="preserve"> může udělit Zhotoviteli</w:t>
      </w:r>
      <w:r w:rsidR="00392978" w:rsidRPr="00F420CA">
        <w:t xml:space="preserve"> nevýhradní licenci</w:t>
      </w:r>
      <w:r w:rsidR="00711B21" w:rsidRPr="00F420CA">
        <w:t xml:space="preserve"> n</w:t>
      </w:r>
      <w:r w:rsidR="00392978" w:rsidRPr="00F420CA">
        <w:t xml:space="preserve">a </w:t>
      </w:r>
      <w:proofErr w:type="spellStart"/>
      <w:r w:rsidR="008674BC">
        <w:t>DiMS</w:t>
      </w:r>
      <w:proofErr w:type="spellEnd"/>
      <w:r w:rsidR="00392978" w:rsidRPr="00F420CA">
        <w:t xml:space="preserve"> a jakákoli související práva vlastní třetí osoby, sublicenci (včetně práva udělovat za stejných podmínek sublicence </w:t>
      </w:r>
      <w:r w:rsidR="00711B21" w:rsidRPr="00F420CA">
        <w:t>č</w:t>
      </w:r>
      <w:r w:rsidR="00392978" w:rsidRPr="00F420CA">
        <w:t xml:space="preserve">lenům </w:t>
      </w:r>
      <w:r w:rsidR="00711B21" w:rsidRPr="00F420CA">
        <w:t>P</w:t>
      </w:r>
      <w:r w:rsidR="00392978" w:rsidRPr="00F420CA">
        <w:t>rojektového</w:t>
      </w:r>
      <w:r w:rsidR="0069192D">
        <w:t xml:space="preserve"> týmu</w:t>
      </w:r>
      <w:r w:rsidR="00392978" w:rsidRPr="00F420CA">
        <w:t xml:space="preserve">) na přenos, kopírování a </w:t>
      </w:r>
      <w:r w:rsidR="00BE3C8D">
        <w:t>používání Informačního modelu a </w:t>
      </w:r>
      <w:r w:rsidR="00392978" w:rsidRPr="00F420CA">
        <w:t>jakéhokoli chráněného díla obsaženého v Informačním modelu k Přípustnému účelu.</w:t>
      </w:r>
    </w:p>
    <w:p w14:paraId="1C11187E" w14:textId="48CFAC29" w:rsidR="00A57780" w:rsidRPr="00F420CA" w:rsidRDefault="00A57780" w:rsidP="00A57780">
      <w:pPr>
        <w:pStyle w:val="Text1-1"/>
      </w:pPr>
      <w:r>
        <w:t xml:space="preserve">Pro vyloučení pochybností se uvádí, že </w:t>
      </w:r>
      <w:r w:rsidRPr="00523F0A">
        <w:t>i</w:t>
      </w:r>
      <w:r>
        <w:t xml:space="preserve"> vlastnická práva k propagačním a prezentačním materiálům zpracovaným Zhotovitelem přechází </w:t>
      </w:r>
      <w:r w:rsidRPr="00523F0A">
        <w:t>v souladu s odst.</w:t>
      </w:r>
      <w:r>
        <w:t xml:space="preserve"> </w:t>
      </w:r>
      <w:r w:rsidRPr="00523F0A">
        <w:t xml:space="preserve">4.1 Protokolu </w:t>
      </w:r>
      <w:r>
        <w:t xml:space="preserve">na Objednatele, který je </w:t>
      </w:r>
      <w:r w:rsidRPr="00523F0A">
        <w:t>bezúplatně</w:t>
      </w:r>
      <w:r>
        <w:t xml:space="preserve"> dále může používat pro vlastní prezentační a informační účely.</w:t>
      </w:r>
    </w:p>
    <w:p w14:paraId="6B5FC64F" w14:textId="77777777" w:rsidR="00392978" w:rsidRPr="00392978" w:rsidRDefault="004B07B1" w:rsidP="00DD2EBA">
      <w:pPr>
        <w:pStyle w:val="Nadpis1-1"/>
      </w:pPr>
      <w:bookmarkStart w:id="24" w:name="_Toc81918139"/>
      <w:r>
        <w:t xml:space="preserve">Další </w:t>
      </w:r>
      <w:r w:rsidR="00392978" w:rsidRPr="00392978">
        <w:t>Požadavky Objednatele</w:t>
      </w:r>
      <w:bookmarkEnd w:id="24"/>
      <w:r w:rsidR="00392978" w:rsidRPr="00392978">
        <w:t xml:space="preserve"> </w:t>
      </w:r>
    </w:p>
    <w:p w14:paraId="5447C187" w14:textId="0F080BE3" w:rsidR="00F62191" w:rsidRPr="00F62191" w:rsidRDefault="00F62191" w:rsidP="00DD2EBA">
      <w:pPr>
        <w:pStyle w:val="Text1-1"/>
        <w:rPr>
          <w:b/>
        </w:rPr>
      </w:pPr>
      <w:r w:rsidRPr="00F62191">
        <w:t xml:space="preserve">Informační model </w:t>
      </w:r>
      <w:r w:rsidR="008674BC">
        <w:t xml:space="preserve">stavby </w:t>
      </w:r>
      <w:r w:rsidRPr="00F62191">
        <w:t>je součást Díla a bude zpracováván a projednává</w:t>
      </w:r>
      <w:r w:rsidR="0069192D">
        <w:t>n</w:t>
      </w:r>
      <w:r w:rsidRPr="00F62191">
        <w:t xml:space="preserve"> </w:t>
      </w:r>
      <w:r w:rsidRPr="00F420CA">
        <w:t xml:space="preserve">průběžně </w:t>
      </w:r>
      <w:r w:rsidR="00873B0B" w:rsidRPr="00F420CA">
        <w:t>a</w:t>
      </w:r>
      <w:r w:rsidR="00BE3C8D">
        <w:rPr>
          <w:b/>
        </w:rPr>
        <w:t> </w:t>
      </w:r>
      <w:r w:rsidRPr="00F62191">
        <w:t xml:space="preserve">společně s ostatními části </w:t>
      </w:r>
      <w:r w:rsidR="004070A3">
        <w:t>Díla dle Harmonogramu plnění</w:t>
      </w:r>
      <w:r w:rsidRPr="00F62191">
        <w:t>.</w:t>
      </w:r>
    </w:p>
    <w:p w14:paraId="5FD8498F" w14:textId="0753E1D7" w:rsidR="00B37C79" w:rsidRDefault="00FB77BA" w:rsidP="00DF2885">
      <w:pPr>
        <w:pStyle w:val="Text1-1"/>
      </w:pPr>
      <w:r>
        <w:t xml:space="preserve">Pro zpracování Informačního modelu je podkladem </w:t>
      </w:r>
      <w:r w:rsidR="00B37C79">
        <w:t xml:space="preserve">příloha A – Datová struktura, včetně všech jeho </w:t>
      </w:r>
      <w:proofErr w:type="spellStart"/>
      <w:r w:rsidR="00B37C79">
        <w:t>podpříloh</w:t>
      </w:r>
      <w:proofErr w:type="spellEnd"/>
      <w:r w:rsidR="00B37C79">
        <w:t xml:space="preserve"> </w:t>
      </w:r>
      <w:proofErr w:type="gramStart"/>
      <w:r w:rsidR="00B37C79">
        <w:t>A.1 až</w:t>
      </w:r>
      <w:proofErr w:type="gramEnd"/>
      <w:r w:rsidR="00B37C79">
        <w:t xml:space="preserve"> A.5</w:t>
      </w:r>
      <w:r w:rsidR="00F5366E">
        <w:t>.</w:t>
      </w:r>
      <w:r w:rsidR="00045D51">
        <w:t xml:space="preserve"> Příloha </w:t>
      </w:r>
      <w:proofErr w:type="gramStart"/>
      <w:r w:rsidR="00045D51">
        <w:t>A.6 je</w:t>
      </w:r>
      <w:proofErr w:type="gramEnd"/>
      <w:r w:rsidR="00DF2885">
        <w:t xml:space="preserve"> podkladem pro Cíle uvedené v příloze B - </w:t>
      </w:r>
      <w:r w:rsidR="00DF2885" w:rsidRPr="00DF2885">
        <w:t>Požadavky zadavatel pro režim BIM (EIR)</w:t>
      </w:r>
      <w:r w:rsidR="00DF2885">
        <w:t>.</w:t>
      </w:r>
    </w:p>
    <w:p w14:paraId="078AD3E9" w14:textId="0B04F3AF" w:rsidR="00FB77BA" w:rsidRDefault="00B37C79" w:rsidP="00B37C79">
      <w:pPr>
        <w:pStyle w:val="Text1-1"/>
      </w:pPr>
      <w:r>
        <w:t xml:space="preserve">Detailně jsou cíle </w:t>
      </w:r>
      <w:r w:rsidR="000B148B">
        <w:t xml:space="preserve">pro </w:t>
      </w:r>
      <w:r>
        <w:t xml:space="preserve">zpracování díla pro režim BIM podrobně popsané v příloze B - </w:t>
      </w:r>
      <w:r w:rsidRPr="00B37C79">
        <w:t>Požadavky zadavatel</w:t>
      </w:r>
      <w:r w:rsidR="0069192D">
        <w:t>e</w:t>
      </w:r>
      <w:r w:rsidRPr="00B37C79">
        <w:t xml:space="preserve"> pro režim BIM (EIR)</w:t>
      </w:r>
      <w:r>
        <w:t>. Cíle jsou označené různou prioritou a charakteristika jednotlivých priorit popsaná v uvedené příloze. U priorit s označením nízká</w:t>
      </w:r>
      <w:r w:rsidR="00927499">
        <w:t xml:space="preserve"> a střední</w:t>
      </w:r>
      <w:r>
        <w:t>, Zhotovitel prokáže postup</w:t>
      </w:r>
      <w:r w:rsidR="00927499">
        <w:t>,</w:t>
      </w:r>
      <w:r>
        <w:t xml:space="preserve"> kterým cíle </w:t>
      </w:r>
      <w:r w:rsidR="00927499">
        <w:t>bude</w:t>
      </w:r>
      <w:r>
        <w:t xml:space="preserve"> dos</w:t>
      </w:r>
      <w:r w:rsidR="00927499">
        <w:t>ahovat</w:t>
      </w:r>
      <w:r>
        <w:t xml:space="preserve">. Objednatel nebude trvat </w:t>
      </w:r>
      <w:r w:rsidR="00927499">
        <w:t>na dosažení cíle v plném rozsahu, pouze pokud Zhotovitel prokáže</w:t>
      </w:r>
      <w:r w:rsidR="009F17A8">
        <w:t>,</w:t>
      </w:r>
      <w:r w:rsidR="00927499">
        <w:t xml:space="preserve"> že dosažení daného cíle</w:t>
      </w:r>
      <w:r w:rsidR="009F17A8">
        <w:t xml:space="preserve"> </w:t>
      </w:r>
      <w:r w:rsidR="001A4126">
        <w:t xml:space="preserve">v pleném rozsahu </w:t>
      </w:r>
      <w:r w:rsidR="00AB3B4D">
        <w:t>je z časového nebo technického hlediska v rozporu s naplněním základního cíle, tj. vypracování projektových dokumentací stavby dle stanoveného harmonogramu</w:t>
      </w:r>
      <w:r w:rsidR="001A4126">
        <w:t>.</w:t>
      </w:r>
      <w:r w:rsidR="00AB3B4D">
        <w:t xml:space="preserve"> Rozsah zpracování cíle musí být vždy ze</w:t>
      </w:r>
      <w:r w:rsidR="00C41241">
        <w:t xml:space="preserve"> strany Objednatele odsouhlasen.</w:t>
      </w:r>
    </w:p>
    <w:p w14:paraId="73F046C4" w14:textId="6E01BA64" w:rsidR="00F5366E" w:rsidRDefault="00F5366E" w:rsidP="00A267F4">
      <w:pPr>
        <w:pStyle w:val="Text1-1"/>
      </w:pPr>
      <w:r>
        <w:t xml:space="preserve">Pro zpracování Informačního modelu je podkladem také </w:t>
      </w:r>
      <w:r w:rsidRPr="00F5366E">
        <w:t>Mezinárodní klasifikační systém</w:t>
      </w:r>
      <w:r>
        <w:t xml:space="preserve"> </w:t>
      </w:r>
      <w:r w:rsidR="000B68D4" w:rsidRPr="000B68D4">
        <w:t>CCI</w:t>
      </w:r>
      <w:r w:rsidR="000B68D4">
        <w:t>, který je v </w:t>
      </w:r>
      <w:r w:rsidR="00A57780">
        <w:t>č</w:t>
      </w:r>
      <w:r w:rsidR="000B68D4">
        <w:t>eském překladu</w:t>
      </w:r>
      <w:r w:rsidR="00AB3B4D">
        <w:t xml:space="preserve"> vygenerován jako příloh č. </w:t>
      </w:r>
      <w:proofErr w:type="gramStart"/>
      <w:r w:rsidR="00AB3B4D">
        <w:t>A.</w:t>
      </w:r>
      <w:r w:rsidR="00A267F4">
        <w:t>4</w:t>
      </w:r>
      <w:r w:rsidR="000B68D4">
        <w:t xml:space="preserve"> ve</w:t>
      </w:r>
      <w:proofErr w:type="gramEnd"/>
      <w:r w:rsidR="000B68D4">
        <w:t xml:space="preserve"> formátu </w:t>
      </w:r>
      <w:proofErr w:type="spellStart"/>
      <w:r w:rsidR="000B68D4">
        <w:t>xls</w:t>
      </w:r>
      <w:proofErr w:type="spellEnd"/>
      <w:r w:rsidR="00A267F4">
        <w:t xml:space="preserve">. Klasifikace je taktéž částečně již zapracovaná do přílohy </w:t>
      </w:r>
      <w:proofErr w:type="gramStart"/>
      <w:r w:rsidR="00A267F4" w:rsidRPr="00A267F4">
        <w:t>A.2 Datový</w:t>
      </w:r>
      <w:proofErr w:type="gramEnd"/>
      <w:r w:rsidR="00A267F4" w:rsidRPr="00A267F4">
        <w:t xml:space="preserve"> standard - železniční stavby (CCI)</w:t>
      </w:r>
      <w:r w:rsidR="00A267F4">
        <w:t>.</w:t>
      </w:r>
    </w:p>
    <w:p w14:paraId="63D7C516" w14:textId="4E6EEF1C" w:rsidR="009E4B56" w:rsidRPr="009E4B56" w:rsidRDefault="0033026C" w:rsidP="00DD2EBA">
      <w:pPr>
        <w:pStyle w:val="Text1-1"/>
        <w:rPr>
          <w:b/>
        </w:rPr>
      </w:pPr>
      <w:r w:rsidRPr="00FB77BA">
        <w:t>Projednání Dokumentace bude probíhat formou porad</w:t>
      </w:r>
      <w:r w:rsidR="00A57780">
        <w:t xml:space="preserve"> (pokud možno distanční formou)</w:t>
      </w:r>
      <w:r w:rsidR="00FB77BA">
        <w:t>, jejích</w:t>
      </w:r>
      <w:r w:rsidR="009E4B56">
        <w:t>ž</w:t>
      </w:r>
      <w:r w:rsidR="00FB77BA">
        <w:t xml:space="preserve"> součástí bude </w:t>
      </w:r>
      <w:r w:rsidR="009E4B56">
        <w:t>rovněž</w:t>
      </w:r>
      <w:r w:rsidR="00FB77BA">
        <w:t xml:space="preserve"> prezentace </w:t>
      </w:r>
      <w:r w:rsidR="00392978" w:rsidRPr="004B07B1">
        <w:t>Informačního modelu</w:t>
      </w:r>
      <w:r w:rsidR="009E4B56">
        <w:t>. Rozsah zpracování Informačního modelu bude odpovídat aktuálnímu stavu rozpracování Díla nebo části Díla.</w:t>
      </w:r>
    </w:p>
    <w:p w14:paraId="67B0CECE" w14:textId="30F4ED82" w:rsidR="00727DEC" w:rsidRPr="00312048" w:rsidRDefault="009E4B56" w:rsidP="00312048">
      <w:pPr>
        <w:pStyle w:val="Text1-1"/>
        <w:rPr>
          <w:rFonts w:asciiTheme="majorHAnsi" w:hAnsiTheme="majorHAnsi"/>
          <w:b/>
          <w:caps/>
          <w:sz w:val="22"/>
        </w:rPr>
      </w:pPr>
      <w:r>
        <w:t>Součástí díla je i v</w:t>
      </w:r>
      <w:r w:rsidR="00FB77BA">
        <w:t>ypracov</w:t>
      </w:r>
      <w:r>
        <w:t>ání</w:t>
      </w:r>
      <w:r w:rsidR="00FB77BA">
        <w:t xml:space="preserve"> report</w:t>
      </w:r>
      <w:r>
        <w:t>u</w:t>
      </w:r>
      <w:r w:rsidR="00FB77BA">
        <w:t xml:space="preserve"> o </w:t>
      </w:r>
      <w:r>
        <w:t xml:space="preserve">průběhu </w:t>
      </w:r>
      <w:r w:rsidR="00FB77BA">
        <w:t>zpracování Informačního modelu</w:t>
      </w:r>
      <w:r w:rsidR="00A267F4">
        <w:t xml:space="preserve"> a ostatní požadavky</w:t>
      </w:r>
      <w:r w:rsidR="00FB77BA">
        <w:t xml:space="preserve"> v rozsahu a podrobnosti uvedeném v</w:t>
      </w:r>
      <w:r w:rsidR="00312048">
        <w:t> příloze B (EIR).</w:t>
      </w:r>
    </w:p>
    <w:p w14:paraId="04FAB1AC" w14:textId="77777777" w:rsidR="001D3429" w:rsidRDefault="00C300A6" w:rsidP="00DD2EBA">
      <w:pPr>
        <w:pStyle w:val="Nadpis1-1"/>
      </w:pPr>
      <w:bookmarkStart w:id="25" w:name="_Toc81918140"/>
      <w:r>
        <w:t xml:space="preserve">Seznam </w:t>
      </w:r>
      <w:r w:rsidR="001D3429">
        <w:t>PŘÍLOH</w:t>
      </w:r>
      <w:bookmarkEnd w:id="19"/>
      <w:bookmarkEnd w:id="20"/>
      <w:bookmarkEnd w:id="21"/>
      <w:r w:rsidR="00BE47D5">
        <w:t xml:space="preserve"> BIM Protokolu</w:t>
      </w:r>
      <w:bookmarkEnd w:id="25"/>
    </w:p>
    <w:p w14:paraId="207EB820" w14:textId="77777777" w:rsidR="00BC3471" w:rsidRPr="004F3C06" w:rsidRDefault="004F3C06" w:rsidP="004F3C06">
      <w:pPr>
        <w:pStyle w:val="Text1-1"/>
        <w:numPr>
          <w:ilvl w:val="0"/>
          <w:numId w:val="0"/>
        </w:numPr>
        <w:ind w:left="737"/>
      </w:pPr>
      <w:r w:rsidRPr="004F3C06">
        <w:rPr>
          <w:b/>
        </w:rPr>
        <w:t xml:space="preserve">- </w:t>
      </w:r>
      <w:r w:rsidR="005437D0" w:rsidRPr="004F3C06">
        <w:rPr>
          <w:b/>
          <w:u w:val="single"/>
        </w:rPr>
        <w:t>Příloha A</w:t>
      </w:r>
      <w:r w:rsidR="005437D0" w:rsidRPr="004F3C06">
        <w:t xml:space="preserve"> - </w:t>
      </w:r>
      <w:r w:rsidR="00E93512" w:rsidRPr="004F3C06">
        <w:rPr>
          <w:b/>
        </w:rPr>
        <w:t>Datová struktura</w:t>
      </w:r>
    </w:p>
    <w:p w14:paraId="67567BAB" w14:textId="65BF0525" w:rsidR="0081519D" w:rsidRDefault="00BC438D" w:rsidP="00EE256E">
      <w:pPr>
        <w:pStyle w:val="Odrka1-2-"/>
        <w:contextualSpacing/>
      </w:pPr>
      <w:r>
        <w:t xml:space="preserve">Příloha </w:t>
      </w:r>
      <w:proofErr w:type="gramStart"/>
      <w:r w:rsidR="005F539E">
        <w:t>A.</w:t>
      </w:r>
      <w:r w:rsidR="006F59DF">
        <w:t>1</w:t>
      </w:r>
      <w:r w:rsidR="005F539E">
        <w:t xml:space="preserve"> </w:t>
      </w:r>
      <w:r w:rsidR="0081519D" w:rsidRPr="006F59DF">
        <w:rPr>
          <w:b/>
        </w:rPr>
        <w:t>Datov</w:t>
      </w:r>
      <w:r w:rsidR="00BC3471" w:rsidRPr="006F59DF">
        <w:rPr>
          <w:b/>
        </w:rPr>
        <w:t>ý</w:t>
      </w:r>
      <w:proofErr w:type="gramEnd"/>
      <w:r w:rsidR="0081519D" w:rsidRPr="006F59DF">
        <w:rPr>
          <w:b/>
        </w:rPr>
        <w:t xml:space="preserve"> standard - silniční stavby</w:t>
      </w:r>
      <w:r w:rsidR="0081519D" w:rsidRPr="00BC438D">
        <w:t xml:space="preserve"> </w:t>
      </w:r>
      <w:r w:rsidR="00BC3471">
        <w:t>(</w:t>
      </w:r>
      <w:r w:rsidR="009D7BFD">
        <w:t>formát</w:t>
      </w:r>
      <w:r w:rsidR="00BC3471">
        <w:t xml:space="preserve"> </w:t>
      </w:r>
      <w:proofErr w:type="spellStart"/>
      <w:r w:rsidR="00BC3471">
        <w:t>xls</w:t>
      </w:r>
      <w:r w:rsidR="009D7BFD">
        <w:t>x</w:t>
      </w:r>
      <w:proofErr w:type="spellEnd"/>
      <w:r w:rsidR="00BC3471">
        <w:t>)</w:t>
      </w:r>
    </w:p>
    <w:p w14:paraId="7BD34641" w14:textId="61C99CCC" w:rsidR="0081519D" w:rsidRPr="00BC3471" w:rsidRDefault="00BC438D" w:rsidP="00EE256E">
      <w:pPr>
        <w:pStyle w:val="Odrka1-2-"/>
        <w:contextualSpacing/>
      </w:pPr>
      <w:r>
        <w:t xml:space="preserve">Příloha </w:t>
      </w:r>
      <w:proofErr w:type="gramStart"/>
      <w:r>
        <w:t>A.</w:t>
      </w:r>
      <w:r w:rsidR="006F59DF">
        <w:t>2</w:t>
      </w:r>
      <w:r w:rsidR="005F539E">
        <w:t xml:space="preserve"> </w:t>
      </w:r>
      <w:r w:rsidR="0081519D" w:rsidRPr="006F59DF">
        <w:rPr>
          <w:b/>
        </w:rPr>
        <w:t>Datový</w:t>
      </w:r>
      <w:proofErr w:type="gramEnd"/>
      <w:r w:rsidR="0081519D" w:rsidRPr="006F59DF">
        <w:rPr>
          <w:b/>
        </w:rPr>
        <w:t xml:space="preserve"> standard - železniční stavby</w:t>
      </w:r>
      <w:r w:rsidR="009D7BFD">
        <w:rPr>
          <w:b/>
        </w:rPr>
        <w:t xml:space="preserve"> (CCI)</w:t>
      </w:r>
      <w:r w:rsidR="0081519D" w:rsidRPr="00BC438D">
        <w:t xml:space="preserve"> </w:t>
      </w:r>
      <w:r w:rsidR="00BC3471">
        <w:t>(</w:t>
      </w:r>
      <w:r w:rsidR="009D7BFD">
        <w:t xml:space="preserve">formát </w:t>
      </w:r>
      <w:proofErr w:type="spellStart"/>
      <w:r w:rsidR="00BC3471">
        <w:t>xls</w:t>
      </w:r>
      <w:r w:rsidR="009D7BFD">
        <w:t>x</w:t>
      </w:r>
      <w:proofErr w:type="spellEnd"/>
      <w:r w:rsidR="00BC3471">
        <w:t>)</w:t>
      </w:r>
    </w:p>
    <w:p w14:paraId="733B2478" w14:textId="4A715986" w:rsidR="001D3429" w:rsidRDefault="00BC438D" w:rsidP="00EE256E">
      <w:pPr>
        <w:pStyle w:val="Odrka1-2-"/>
        <w:contextualSpacing/>
      </w:pPr>
      <w:r>
        <w:t xml:space="preserve">Příloha </w:t>
      </w:r>
      <w:proofErr w:type="gramStart"/>
      <w:r>
        <w:t>A.</w:t>
      </w:r>
      <w:r w:rsidR="006F59DF">
        <w:t>3</w:t>
      </w:r>
      <w:r w:rsidR="005A1D21">
        <w:t>.1</w:t>
      </w:r>
      <w:proofErr w:type="gramEnd"/>
      <w:r w:rsidR="005F539E">
        <w:t xml:space="preserve"> </w:t>
      </w:r>
      <w:r w:rsidR="00BC3471">
        <w:rPr>
          <w:b/>
        </w:rPr>
        <w:t>Datový standard</w:t>
      </w:r>
      <w:r w:rsidR="00C760D5">
        <w:rPr>
          <w:b/>
        </w:rPr>
        <w:t xml:space="preserve"> - p</w:t>
      </w:r>
      <w:r w:rsidR="00BC3471">
        <w:rPr>
          <w:b/>
        </w:rPr>
        <w:t>ozemní stavby</w:t>
      </w:r>
      <w:r w:rsidR="0081519D">
        <w:t xml:space="preserve"> </w:t>
      </w:r>
      <w:r>
        <w:t>(</w:t>
      </w:r>
      <w:r w:rsidR="009D7BFD">
        <w:t>formát</w:t>
      </w:r>
      <w:r w:rsidR="0081519D">
        <w:t xml:space="preserve"> </w:t>
      </w:r>
      <w:proofErr w:type="spellStart"/>
      <w:r w:rsidR="00137699">
        <w:t>xls</w:t>
      </w:r>
      <w:r w:rsidR="009D7BFD">
        <w:t>x</w:t>
      </w:r>
      <w:proofErr w:type="spellEnd"/>
      <w:r>
        <w:t>)</w:t>
      </w:r>
    </w:p>
    <w:p w14:paraId="39319838" w14:textId="623075C9" w:rsidR="005A1D21" w:rsidRDefault="005A1D21" w:rsidP="00EE256E">
      <w:pPr>
        <w:pStyle w:val="Odrka1-2-"/>
        <w:contextualSpacing/>
      </w:pPr>
      <w:r>
        <w:t xml:space="preserve">Příloha </w:t>
      </w:r>
      <w:proofErr w:type="gramStart"/>
      <w:r>
        <w:t>A.3.2</w:t>
      </w:r>
      <w:proofErr w:type="gramEnd"/>
      <w:r>
        <w:t xml:space="preserve"> </w:t>
      </w:r>
      <w:r w:rsidR="008E3D82" w:rsidRPr="008E3D82">
        <w:rPr>
          <w:b/>
        </w:rPr>
        <w:t>DS pozemní stavby</w:t>
      </w:r>
      <w:r w:rsidR="008E3D82">
        <w:t xml:space="preserve"> </w:t>
      </w:r>
      <w:r w:rsidR="008E3D82">
        <w:rPr>
          <w:b/>
        </w:rPr>
        <w:t>s</w:t>
      </w:r>
      <w:r>
        <w:rPr>
          <w:b/>
        </w:rPr>
        <w:t>pecifické požadavky na informace</w:t>
      </w:r>
      <w:r>
        <w:t xml:space="preserve"> (formát </w:t>
      </w:r>
      <w:proofErr w:type="spellStart"/>
      <w:r>
        <w:t>xlsx</w:t>
      </w:r>
      <w:proofErr w:type="spellEnd"/>
      <w:r>
        <w:t>)</w:t>
      </w:r>
    </w:p>
    <w:p w14:paraId="3EF30F59" w14:textId="68F3381D" w:rsidR="00F5366E" w:rsidRDefault="00F5366E" w:rsidP="00EE256E">
      <w:pPr>
        <w:pStyle w:val="Odrka1-2-"/>
        <w:contextualSpacing/>
      </w:pPr>
      <w:r>
        <w:t xml:space="preserve">Příloha </w:t>
      </w:r>
      <w:proofErr w:type="gramStart"/>
      <w:r>
        <w:t>A.</w:t>
      </w:r>
      <w:r w:rsidR="006F59DF">
        <w:t>4</w:t>
      </w:r>
      <w:r w:rsidR="00E22CFB">
        <w:t xml:space="preserve"> </w:t>
      </w:r>
      <w:r w:rsidRPr="00F5366E">
        <w:rPr>
          <w:b/>
        </w:rPr>
        <w:t>Mezinárodní</w:t>
      </w:r>
      <w:proofErr w:type="gramEnd"/>
      <w:r w:rsidRPr="00F5366E">
        <w:rPr>
          <w:b/>
        </w:rPr>
        <w:t xml:space="preserve"> klasifikační systém</w:t>
      </w:r>
      <w:r>
        <w:rPr>
          <w:b/>
        </w:rPr>
        <w:t xml:space="preserve"> </w:t>
      </w:r>
      <w:r w:rsidRPr="00F5366E">
        <w:rPr>
          <w:b/>
        </w:rPr>
        <w:t>CCI</w:t>
      </w:r>
      <w:r>
        <w:t xml:space="preserve"> (</w:t>
      </w:r>
      <w:r w:rsidR="009D7BFD">
        <w:t>formát</w:t>
      </w:r>
      <w:r>
        <w:t xml:space="preserve"> </w:t>
      </w:r>
      <w:proofErr w:type="spellStart"/>
      <w:r>
        <w:t>xls</w:t>
      </w:r>
      <w:r w:rsidR="009D7BFD">
        <w:t>x</w:t>
      </w:r>
      <w:proofErr w:type="spellEnd"/>
      <w:r>
        <w:t>)</w:t>
      </w:r>
    </w:p>
    <w:p w14:paraId="15EB6D1E" w14:textId="78DD9D7C" w:rsidR="009D7BFD" w:rsidRPr="00455626" w:rsidRDefault="009D7BFD" w:rsidP="00EE256E">
      <w:pPr>
        <w:pStyle w:val="Odrka1-2-"/>
        <w:contextualSpacing/>
        <w:jc w:val="left"/>
      </w:pPr>
      <w:r w:rsidRPr="00455626">
        <w:t xml:space="preserve">Příloha </w:t>
      </w:r>
      <w:proofErr w:type="gramStart"/>
      <w:r w:rsidRPr="00455626">
        <w:t>A.5</w:t>
      </w:r>
      <w:r w:rsidR="00E07A5A" w:rsidRPr="00455626">
        <w:t xml:space="preserve"> </w:t>
      </w:r>
      <w:r w:rsidRPr="00455626">
        <w:rPr>
          <w:b/>
        </w:rPr>
        <w:t>P</w:t>
      </w:r>
      <w:r w:rsidR="00E07A5A" w:rsidRPr="00455626">
        <w:rPr>
          <w:b/>
        </w:rPr>
        <w:t>ř</w:t>
      </w:r>
      <w:r w:rsidRPr="00455626">
        <w:rPr>
          <w:b/>
        </w:rPr>
        <w:t>edpis</w:t>
      </w:r>
      <w:proofErr w:type="gramEnd"/>
      <w:r w:rsidRPr="00455626">
        <w:rPr>
          <w:b/>
        </w:rPr>
        <w:t xml:space="preserve"> pro </w:t>
      </w:r>
      <w:r w:rsidR="00A05C19">
        <w:rPr>
          <w:b/>
        </w:rPr>
        <w:t>IMS</w:t>
      </w:r>
      <w:r w:rsidRPr="00455626">
        <w:rPr>
          <w:b/>
        </w:rPr>
        <w:t>_SFDI</w:t>
      </w:r>
      <w:r w:rsidRPr="00455626">
        <w:t xml:space="preserve"> (formát </w:t>
      </w:r>
      <w:proofErr w:type="spellStart"/>
      <w:r w:rsidRPr="00455626">
        <w:t>pdf</w:t>
      </w:r>
      <w:proofErr w:type="spellEnd"/>
      <w:r w:rsidRPr="00455626">
        <w:t>)</w:t>
      </w:r>
    </w:p>
    <w:p w14:paraId="48EAEA24" w14:textId="0662120A" w:rsidR="00455626" w:rsidRDefault="00E22CFB" w:rsidP="005A1D21">
      <w:pPr>
        <w:pStyle w:val="Odrka1-2-"/>
        <w:contextualSpacing/>
      </w:pPr>
      <w:r>
        <w:t xml:space="preserve">Příloha </w:t>
      </w:r>
      <w:proofErr w:type="gramStart"/>
      <w:r>
        <w:t>A.6</w:t>
      </w:r>
      <w:r w:rsidR="00455626">
        <w:t xml:space="preserve"> </w:t>
      </w:r>
      <w:r w:rsidR="00455626">
        <w:rPr>
          <w:b/>
        </w:rPr>
        <w:t>DSS</w:t>
      </w:r>
      <w:proofErr w:type="gramEnd"/>
      <w:r w:rsidR="00455626">
        <w:rPr>
          <w:b/>
        </w:rPr>
        <w:t xml:space="preserve"> Agentura čas</w:t>
      </w:r>
      <w:r w:rsidR="00455626">
        <w:t xml:space="preserve"> (formát </w:t>
      </w:r>
      <w:proofErr w:type="spellStart"/>
      <w:r w:rsidR="00455626">
        <w:t>xlsx</w:t>
      </w:r>
      <w:proofErr w:type="spellEnd"/>
      <w:r w:rsidR="00455626">
        <w:t>)</w:t>
      </w:r>
    </w:p>
    <w:bookmarkEnd w:id="6"/>
    <w:bookmarkEnd w:id="7"/>
    <w:bookmarkEnd w:id="8"/>
    <w:bookmarkEnd w:id="9"/>
    <w:p w14:paraId="0DA097A3" w14:textId="77777777" w:rsidR="004F3C06" w:rsidRDefault="004F3C06" w:rsidP="00EE256E">
      <w:pPr>
        <w:pStyle w:val="Text1-1"/>
        <w:numPr>
          <w:ilvl w:val="0"/>
          <w:numId w:val="0"/>
        </w:numPr>
        <w:spacing w:after="80" w:line="240" w:lineRule="auto"/>
        <w:ind w:left="709" w:firstLine="28"/>
      </w:pPr>
      <w:r>
        <w:rPr>
          <w:b/>
        </w:rPr>
        <w:t xml:space="preserve">- </w:t>
      </w:r>
      <w:r w:rsidRPr="004F3C06">
        <w:rPr>
          <w:b/>
          <w:u w:val="single"/>
        </w:rPr>
        <w:t>Příloha B</w:t>
      </w:r>
      <w:r>
        <w:t xml:space="preserve"> - </w:t>
      </w:r>
      <w:r w:rsidR="00C760D5" w:rsidRPr="004F3C06">
        <w:rPr>
          <w:b/>
        </w:rPr>
        <w:t>Požadavky zadavatel pro režim BIM (EIR)</w:t>
      </w:r>
    </w:p>
    <w:p w14:paraId="64E5F492" w14:textId="0F70CEB5" w:rsidR="00F07EE8" w:rsidRDefault="004F3C06" w:rsidP="00EE256E">
      <w:pPr>
        <w:pStyle w:val="Text1-1"/>
        <w:numPr>
          <w:ilvl w:val="0"/>
          <w:numId w:val="0"/>
        </w:numPr>
        <w:spacing w:after="80" w:line="240" w:lineRule="auto"/>
        <w:ind w:left="709" w:firstLine="28"/>
      </w:pPr>
      <w:r>
        <w:rPr>
          <w:b/>
        </w:rPr>
        <w:t xml:space="preserve">- </w:t>
      </w:r>
      <w:r w:rsidR="00727DEC" w:rsidRPr="004F3C06">
        <w:rPr>
          <w:b/>
          <w:u w:val="single"/>
        </w:rPr>
        <w:t xml:space="preserve">Příloha </w:t>
      </w:r>
      <w:proofErr w:type="gramStart"/>
      <w:r w:rsidRPr="004F3C06">
        <w:rPr>
          <w:b/>
          <w:u w:val="single"/>
        </w:rPr>
        <w:t>C</w:t>
      </w:r>
      <w:r w:rsidR="00A85AB0">
        <w:rPr>
          <w:b/>
          <w:u w:val="single"/>
        </w:rPr>
        <w:t>.1</w:t>
      </w:r>
      <w:r w:rsidR="00727DEC">
        <w:t xml:space="preserve"> - </w:t>
      </w:r>
      <w:r w:rsidR="000E4222" w:rsidRPr="00BC438D">
        <w:rPr>
          <w:b/>
        </w:rPr>
        <w:t>BEP</w:t>
      </w:r>
      <w:proofErr w:type="gramEnd"/>
      <w:r w:rsidR="000E4222" w:rsidRPr="00BC438D">
        <w:rPr>
          <w:b/>
        </w:rPr>
        <w:t xml:space="preserve"> </w:t>
      </w:r>
      <w:r w:rsidR="00BD3C4F" w:rsidRPr="00BD3C4F">
        <w:t>(</w:t>
      </w:r>
      <w:proofErr w:type="spellStart"/>
      <w:r w:rsidR="000E4222" w:rsidRPr="00BD3C4F">
        <w:t>Bim</w:t>
      </w:r>
      <w:proofErr w:type="spellEnd"/>
      <w:r w:rsidR="000E4222" w:rsidRPr="00BD3C4F">
        <w:t xml:space="preserve"> </w:t>
      </w:r>
      <w:proofErr w:type="spellStart"/>
      <w:r w:rsidR="000E4222" w:rsidRPr="00BD3C4F">
        <w:t>Execution</w:t>
      </w:r>
      <w:proofErr w:type="spellEnd"/>
      <w:r w:rsidR="000E4222" w:rsidRPr="00BD3C4F">
        <w:t xml:space="preserve"> </w:t>
      </w:r>
      <w:proofErr w:type="spellStart"/>
      <w:r w:rsidR="000E4222" w:rsidRPr="00BD3C4F">
        <w:t>Plan</w:t>
      </w:r>
      <w:proofErr w:type="spellEnd"/>
      <w:r w:rsidR="00BD3C4F" w:rsidRPr="00BD3C4F">
        <w:t>)</w:t>
      </w:r>
      <w:r>
        <w:t xml:space="preserve"> </w:t>
      </w:r>
      <w:r w:rsidR="00A85AB0">
        <w:t>–</w:t>
      </w:r>
      <w:r>
        <w:t xml:space="preserve"> vzor</w:t>
      </w:r>
    </w:p>
    <w:p w14:paraId="71CB2C87" w14:textId="1814E6EE" w:rsidR="00A85AB0" w:rsidRDefault="00A85AB0" w:rsidP="00EE256E">
      <w:pPr>
        <w:pStyle w:val="Text1-1"/>
        <w:numPr>
          <w:ilvl w:val="0"/>
          <w:numId w:val="0"/>
        </w:numPr>
        <w:spacing w:after="80" w:line="240" w:lineRule="auto"/>
        <w:ind w:left="709" w:firstLine="28"/>
      </w:pPr>
      <w:r w:rsidRPr="00A85AB0">
        <w:rPr>
          <w:b/>
        </w:rPr>
        <w:t xml:space="preserve">- </w:t>
      </w:r>
      <w:r w:rsidRPr="004F3C06">
        <w:rPr>
          <w:b/>
          <w:u w:val="single"/>
        </w:rPr>
        <w:t xml:space="preserve">Příloha </w:t>
      </w:r>
      <w:proofErr w:type="gramStart"/>
      <w:r w:rsidRPr="004F3C06">
        <w:rPr>
          <w:b/>
          <w:u w:val="single"/>
        </w:rPr>
        <w:t>C</w:t>
      </w:r>
      <w:r>
        <w:rPr>
          <w:b/>
          <w:u w:val="single"/>
        </w:rPr>
        <w:t>.2</w:t>
      </w:r>
      <w:r>
        <w:t xml:space="preserve"> - </w:t>
      </w:r>
      <w:r w:rsidRPr="00BC438D">
        <w:rPr>
          <w:b/>
        </w:rPr>
        <w:t>BEP</w:t>
      </w:r>
      <w:proofErr w:type="gramEnd"/>
      <w:r w:rsidRPr="00BC438D">
        <w:rPr>
          <w:b/>
        </w:rPr>
        <w:t xml:space="preserve"> </w:t>
      </w:r>
      <w:r w:rsidRPr="00BD3C4F">
        <w:t>(</w:t>
      </w:r>
      <w:proofErr w:type="spellStart"/>
      <w:r w:rsidRPr="00BD3C4F">
        <w:t>Bim</w:t>
      </w:r>
      <w:proofErr w:type="spellEnd"/>
      <w:r w:rsidRPr="00BD3C4F">
        <w:t xml:space="preserve"> </w:t>
      </w:r>
      <w:proofErr w:type="spellStart"/>
      <w:r w:rsidRPr="00BD3C4F">
        <w:t>Execution</w:t>
      </w:r>
      <w:proofErr w:type="spellEnd"/>
      <w:r w:rsidRPr="00BD3C4F">
        <w:t xml:space="preserve"> </w:t>
      </w:r>
      <w:proofErr w:type="spellStart"/>
      <w:r w:rsidRPr="00BD3C4F">
        <w:t>Plan</w:t>
      </w:r>
      <w:proofErr w:type="spellEnd"/>
      <w:r w:rsidRPr="00BD3C4F">
        <w:t>)</w:t>
      </w:r>
      <w:r>
        <w:t xml:space="preserve"> – matice odpovědnosti SŽ</w:t>
      </w:r>
      <w:r w:rsidR="00C41241">
        <w:t xml:space="preserve"> (formát </w:t>
      </w:r>
      <w:proofErr w:type="spellStart"/>
      <w:r w:rsidR="00C41241">
        <w:t>xlsx</w:t>
      </w:r>
      <w:proofErr w:type="spellEnd"/>
      <w:r w:rsidR="00C41241">
        <w:t>)</w:t>
      </w:r>
    </w:p>
    <w:p w14:paraId="7A2D8BA0" w14:textId="54ABA826" w:rsidR="00C41241" w:rsidRPr="00727DEC" w:rsidRDefault="00C41241" w:rsidP="00EE256E">
      <w:pPr>
        <w:pStyle w:val="Text1-1"/>
        <w:numPr>
          <w:ilvl w:val="0"/>
          <w:numId w:val="0"/>
        </w:numPr>
        <w:spacing w:after="80" w:line="240" w:lineRule="auto"/>
        <w:ind w:left="709" w:firstLine="28"/>
      </w:pPr>
      <w:r w:rsidRPr="00A85AB0">
        <w:rPr>
          <w:b/>
        </w:rPr>
        <w:t xml:space="preserve">- </w:t>
      </w:r>
      <w:r w:rsidRPr="004F3C06">
        <w:rPr>
          <w:b/>
          <w:u w:val="single"/>
        </w:rPr>
        <w:t xml:space="preserve">Příloha </w:t>
      </w:r>
      <w:proofErr w:type="gramStart"/>
      <w:r w:rsidRPr="004F3C06">
        <w:rPr>
          <w:b/>
          <w:u w:val="single"/>
        </w:rPr>
        <w:t>C</w:t>
      </w:r>
      <w:r>
        <w:rPr>
          <w:b/>
          <w:u w:val="single"/>
        </w:rPr>
        <w:t>.3</w:t>
      </w:r>
      <w:r>
        <w:t xml:space="preserve"> - </w:t>
      </w:r>
      <w:r w:rsidRPr="00BC438D">
        <w:rPr>
          <w:b/>
        </w:rPr>
        <w:t>BEP</w:t>
      </w:r>
      <w:proofErr w:type="gramEnd"/>
      <w:r w:rsidRPr="00BC438D">
        <w:rPr>
          <w:b/>
        </w:rPr>
        <w:t xml:space="preserve"> </w:t>
      </w:r>
      <w:r w:rsidRPr="00BD3C4F">
        <w:t>(</w:t>
      </w:r>
      <w:proofErr w:type="spellStart"/>
      <w:r w:rsidRPr="00BD3C4F">
        <w:t>Bim</w:t>
      </w:r>
      <w:proofErr w:type="spellEnd"/>
      <w:r w:rsidRPr="00BD3C4F">
        <w:t xml:space="preserve"> </w:t>
      </w:r>
      <w:proofErr w:type="spellStart"/>
      <w:r w:rsidRPr="00BD3C4F">
        <w:t>Execution</w:t>
      </w:r>
      <w:proofErr w:type="spellEnd"/>
      <w:r w:rsidRPr="00BD3C4F">
        <w:t xml:space="preserve"> </w:t>
      </w:r>
      <w:proofErr w:type="spellStart"/>
      <w:r w:rsidRPr="00BD3C4F">
        <w:t>Plan</w:t>
      </w:r>
      <w:proofErr w:type="spellEnd"/>
      <w:r w:rsidRPr="00BD3C4F">
        <w:t>)</w:t>
      </w:r>
      <w:r>
        <w:t xml:space="preserve"> – Personální obsazení (formát </w:t>
      </w:r>
      <w:proofErr w:type="spellStart"/>
      <w:r>
        <w:t>xlsx</w:t>
      </w:r>
      <w:proofErr w:type="spellEnd"/>
      <w:r>
        <w:t>)</w:t>
      </w:r>
    </w:p>
    <w:p w14:paraId="64E47342" w14:textId="1128AF67" w:rsidR="00425962" w:rsidRDefault="004F3C06" w:rsidP="00EE256E">
      <w:pPr>
        <w:pStyle w:val="Text1-1"/>
        <w:numPr>
          <w:ilvl w:val="0"/>
          <w:numId w:val="0"/>
        </w:numPr>
        <w:spacing w:after="80" w:line="240" w:lineRule="auto"/>
        <w:ind w:left="709" w:firstLine="28"/>
      </w:pPr>
      <w:r>
        <w:rPr>
          <w:b/>
        </w:rPr>
        <w:t xml:space="preserve">- </w:t>
      </w:r>
      <w:proofErr w:type="gramStart"/>
      <w:r w:rsidR="00C37434" w:rsidRPr="004F3C06">
        <w:rPr>
          <w:b/>
          <w:u w:val="single"/>
        </w:rPr>
        <w:t>Příloha D</w:t>
      </w:r>
      <w:r w:rsidRPr="004F3C06">
        <w:rPr>
          <w:b/>
          <w:u w:val="single"/>
        </w:rPr>
        <w:t>.1</w:t>
      </w:r>
      <w:r w:rsidR="00727DEC">
        <w:t xml:space="preserve"> </w:t>
      </w:r>
      <w:r w:rsidR="00BC438D">
        <w:t>–</w:t>
      </w:r>
      <w:r w:rsidR="00727DEC">
        <w:t xml:space="preserve"> </w:t>
      </w:r>
      <w:r w:rsidR="00BC438D" w:rsidRPr="00BC438D">
        <w:rPr>
          <w:b/>
        </w:rPr>
        <w:t>Metodika</w:t>
      </w:r>
      <w:proofErr w:type="gramEnd"/>
      <w:r w:rsidR="00BC438D" w:rsidRPr="00BC438D">
        <w:rPr>
          <w:b/>
        </w:rPr>
        <w:t xml:space="preserve"> CDE</w:t>
      </w:r>
      <w:r w:rsidR="00BC438D">
        <w:t xml:space="preserve"> (</w:t>
      </w:r>
      <w:r w:rsidR="00A84DB3" w:rsidRPr="00A84DB3">
        <w:t>METODIKA pro výbě</w:t>
      </w:r>
      <w:r w:rsidR="00436D2D">
        <w:t>r společného datového prostředí</w:t>
      </w:r>
      <w:r>
        <w:br/>
        <w:t xml:space="preserve">   </w:t>
      </w:r>
      <w:r w:rsidR="00A84DB3" w:rsidRPr="00A84DB3">
        <w:t>(CDE)</w:t>
      </w:r>
      <w:r w:rsidR="00681D19">
        <w:t xml:space="preserve"> - prozatímní verze (</w:t>
      </w:r>
      <w:r w:rsidR="00C70A92">
        <w:t>ří</w:t>
      </w:r>
      <w:r w:rsidR="00681D19">
        <w:t>jen 2020</w:t>
      </w:r>
      <w:r w:rsidR="00C70A92">
        <w:t>)</w:t>
      </w:r>
    </w:p>
    <w:p w14:paraId="2B268C3C" w14:textId="6BD0F8B3" w:rsidR="004F3C06" w:rsidRDefault="004F3C06" w:rsidP="00EE256E">
      <w:pPr>
        <w:pStyle w:val="Text1-1"/>
        <w:numPr>
          <w:ilvl w:val="0"/>
          <w:numId w:val="0"/>
        </w:numPr>
        <w:spacing w:after="80" w:line="240" w:lineRule="auto"/>
        <w:ind w:left="709" w:firstLine="28"/>
      </w:pPr>
      <w:r w:rsidRPr="004F3C06">
        <w:rPr>
          <w:b/>
        </w:rPr>
        <w:t xml:space="preserve">- </w:t>
      </w:r>
      <w:proofErr w:type="gramStart"/>
      <w:r w:rsidRPr="004F3C06">
        <w:rPr>
          <w:b/>
          <w:u w:val="single"/>
        </w:rPr>
        <w:t xml:space="preserve">Příloha </w:t>
      </w:r>
      <w:r w:rsidR="00E7097F">
        <w:rPr>
          <w:b/>
          <w:u w:val="single"/>
        </w:rPr>
        <w:t>D.2</w:t>
      </w:r>
      <w:r>
        <w:t xml:space="preserve"> – </w:t>
      </w:r>
      <w:r w:rsidRPr="004F3C06">
        <w:rPr>
          <w:b/>
        </w:rPr>
        <w:t>Společné</w:t>
      </w:r>
      <w:proofErr w:type="gramEnd"/>
      <w:r w:rsidRPr="004F3C06">
        <w:rPr>
          <w:b/>
        </w:rPr>
        <w:t xml:space="preserve"> datové prostředí </w:t>
      </w:r>
      <w:r w:rsidRPr="00265F06">
        <w:t xml:space="preserve">(Common Data </w:t>
      </w:r>
      <w:proofErr w:type="spellStart"/>
      <w:r w:rsidRPr="00265F06">
        <w:t>Environment</w:t>
      </w:r>
      <w:proofErr w:type="spellEnd"/>
      <w:r w:rsidRPr="00265F06">
        <w:t xml:space="preserve"> – CDE)</w:t>
      </w:r>
      <w:r>
        <w:rPr>
          <w:b/>
        </w:rPr>
        <w:br/>
        <w:t xml:space="preserve">    </w:t>
      </w:r>
      <w:r w:rsidRPr="004F3C06">
        <w:t>Přehled atributů pro výběr</w:t>
      </w:r>
    </w:p>
    <w:p w14:paraId="00DEAACC" w14:textId="3A1549DD" w:rsidR="00C37434" w:rsidRPr="00A84DB3" w:rsidRDefault="004F3C06" w:rsidP="00EE256E">
      <w:pPr>
        <w:pStyle w:val="Text1-1"/>
        <w:numPr>
          <w:ilvl w:val="0"/>
          <w:numId w:val="0"/>
        </w:numPr>
        <w:spacing w:after="80" w:line="240" w:lineRule="auto"/>
        <w:ind w:left="709" w:firstLine="28"/>
      </w:pPr>
      <w:r>
        <w:rPr>
          <w:b/>
        </w:rPr>
        <w:t xml:space="preserve">- </w:t>
      </w:r>
      <w:r w:rsidR="00C37434" w:rsidRPr="004F3C06">
        <w:rPr>
          <w:b/>
          <w:u w:val="single"/>
        </w:rPr>
        <w:t>Příloha E</w:t>
      </w:r>
      <w:r w:rsidR="00727DEC">
        <w:t xml:space="preserve"> - </w:t>
      </w:r>
      <w:r w:rsidR="009D7BFD" w:rsidRPr="009D7BFD">
        <w:rPr>
          <w:b/>
        </w:rPr>
        <w:t>Manuál pro strukturu dokumentace a popisové pole</w:t>
      </w:r>
    </w:p>
    <w:p w14:paraId="794B1525" w14:textId="77777777" w:rsidR="00C37434" w:rsidRDefault="004F3C06" w:rsidP="00EE256E">
      <w:pPr>
        <w:pStyle w:val="Text1-1"/>
        <w:numPr>
          <w:ilvl w:val="0"/>
          <w:numId w:val="0"/>
        </w:numPr>
        <w:spacing w:after="80" w:line="240" w:lineRule="auto"/>
        <w:ind w:left="709" w:firstLine="28"/>
        <w:rPr>
          <w:b/>
        </w:rPr>
      </w:pPr>
      <w:r>
        <w:rPr>
          <w:b/>
        </w:rPr>
        <w:t xml:space="preserve">- </w:t>
      </w:r>
      <w:r w:rsidR="00C37434" w:rsidRPr="004F3C06">
        <w:rPr>
          <w:b/>
          <w:u w:val="single"/>
        </w:rPr>
        <w:t>Příloha F</w:t>
      </w:r>
      <w:r w:rsidR="00727DEC">
        <w:t xml:space="preserve"> - </w:t>
      </w:r>
      <w:r w:rsidR="00F61373" w:rsidRPr="00BC438D">
        <w:rPr>
          <w:b/>
        </w:rPr>
        <w:t>Vzory Popisového pole a Seznamu</w:t>
      </w:r>
    </w:p>
    <w:p w14:paraId="50771FC2" w14:textId="42531E43" w:rsidR="008D2DD7" w:rsidRPr="008D2DD7" w:rsidRDefault="008D2DD7" w:rsidP="00EE256E">
      <w:pPr>
        <w:pStyle w:val="Text1-1"/>
        <w:numPr>
          <w:ilvl w:val="0"/>
          <w:numId w:val="0"/>
        </w:numPr>
        <w:spacing w:after="80" w:line="240" w:lineRule="auto"/>
        <w:ind w:left="709" w:firstLine="28"/>
      </w:pPr>
      <w:r>
        <w:rPr>
          <w:b/>
        </w:rPr>
        <w:t xml:space="preserve">- </w:t>
      </w:r>
      <w:r w:rsidRPr="005215B5">
        <w:rPr>
          <w:b/>
          <w:u w:val="single"/>
        </w:rPr>
        <w:t>Příloha G</w:t>
      </w:r>
      <w:r>
        <w:rPr>
          <w:b/>
        </w:rPr>
        <w:t xml:space="preserve"> </w:t>
      </w:r>
      <w:r w:rsidR="00436D2D">
        <w:t>- „</w:t>
      </w:r>
      <w:proofErr w:type="spellStart"/>
      <w:r w:rsidR="00436D2D">
        <w:t>Vzor_Popisove_pole_SZ.dgn</w:t>
      </w:r>
      <w:proofErr w:type="spellEnd"/>
      <w:r w:rsidR="00436D2D">
        <w:t>“</w:t>
      </w:r>
    </w:p>
    <w:p w14:paraId="050A297A" w14:textId="77777777" w:rsidR="008D2DD7" w:rsidRPr="00A84DB3" w:rsidRDefault="008D2DD7" w:rsidP="00EE256E">
      <w:pPr>
        <w:pStyle w:val="Text1-1"/>
        <w:numPr>
          <w:ilvl w:val="0"/>
          <w:numId w:val="0"/>
        </w:numPr>
        <w:spacing w:after="80" w:line="240" w:lineRule="auto"/>
        <w:ind w:left="709" w:firstLine="28"/>
      </w:pPr>
      <w:r>
        <w:rPr>
          <w:b/>
        </w:rPr>
        <w:t xml:space="preserve">- </w:t>
      </w:r>
      <w:r w:rsidRPr="005215B5">
        <w:rPr>
          <w:b/>
          <w:u w:val="single"/>
        </w:rPr>
        <w:t>Příloha H</w:t>
      </w:r>
      <w:r>
        <w:rPr>
          <w:b/>
        </w:rPr>
        <w:t xml:space="preserve"> </w:t>
      </w:r>
      <w:r w:rsidRPr="008D2DD7">
        <w:t>- „</w:t>
      </w:r>
      <w:proofErr w:type="spellStart"/>
      <w:r w:rsidRPr="008D2DD7">
        <w:t>Vzor_Popisove_pole_SZ.dwg</w:t>
      </w:r>
      <w:proofErr w:type="spellEnd"/>
      <w:r w:rsidRPr="008D2DD7">
        <w:t>“</w:t>
      </w:r>
    </w:p>
    <w:sectPr w:rsidR="008D2DD7" w:rsidRPr="00A84DB3" w:rsidSect="00DD2EBA">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C1B53" w14:textId="77777777" w:rsidR="00E316B5" w:rsidRDefault="00E316B5" w:rsidP="00962258">
      <w:r>
        <w:separator/>
      </w:r>
    </w:p>
  </w:endnote>
  <w:endnote w:type="continuationSeparator" w:id="0">
    <w:p w14:paraId="062E6A3F" w14:textId="77777777" w:rsidR="00E316B5" w:rsidRDefault="00E316B5"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80288" w:rsidRPr="003462EB" w14:paraId="5627F53A" w14:textId="77777777" w:rsidTr="00AD0926">
      <w:tc>
        <w:tcPr>
          <w:tcW w:w="907" w:type="dxa"/>
          <w:tcMar>
            <w:left w:w="0" w:type="dxa"/>
            <w:right w:w="0" w:type="dxa"/>
          </w:tcMar>
          <w:vAlign w:val="bottom"/>
        </w:tcPr>
        <w:p w14:paraId="04E310B5" w14:textId="4425444D" w:rsidR="00980288" w:rsidRPr="00B8518B" w:rsidRDefault="00980288" w:rsidP="0016711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77C1">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77C1">
            <w:rPr>
              <w:rStyle w:val="slostrnky"/>
              <w:noProof/>
            </w:rPr>
            <w:t>7</w:t>
          </w:r>
          <w:r w:rsidRPr="00B8518B">
            <w:rPr>
              <w:rStyle w:val="slostrnky"/>
            </w:rPr>
            <w:fldChar w:fldCharType="end"/>
          </w:r>
        </w:p>
      </w:tc>
      <w:tc>
        <w:tcPr>
          <w:tcW w:w="7825" w:type="dxa"/>
          <w:vAlign w:val="bottom"/>
        </w:tcPr>
        <w:p w14:paraId="1604B584" w14:textId="5221F8E1" w:rsidR="00980288" w:rsidRPr="00F829EA" w:rsidRDefault="002677C1" w:rsidP="00C7518D">
          <w:pPr>
            <w:pStyle w:val="Zpatvlevo"/>
            <w:rPr>
              <w:b/>
            </w:rPr>
          </w:pPr>
          <w:r>
            <w:fldChar w:fldCharType="begin"/>
          </w:r>
          <w:r>
            <w:instrText xml:space="preserve"> STYLEREF  _Název_akce  \* MERGEFORMAT </w:instrText>
          </w:r>
          <w:r>
            <w:fldChar w:fldCharType="separate"/>
          </w:r>
          <w:r w:rsidRPr="002677C1">
            <w:rPr>
              <w:b/>
              <w:bCs/>
              <w:noProof/>
            </w:rPr>
            <w:t xml:space="preserve">„RS 1 VRT Velká Bíteš - Brno“; Zpracování </w:t>
          </w:r>
          <w:r w:rsidRPr="002677C1">
            <w:rPr>
              <w:b/>
              <w:noProof/>
            </w:rPr>
            <w:t>dokumentace</w:t>
          </w:r>
          <w:r>
            <w:rPr>
              <w:noProof/>
            </w:rPr>
            <w:t xml:space="preserve"> </w:t>
          </w:r>
          <w:r w:rsidRPr="002677C1">
            <w:rPr>
              <w:b/>
              <w:noProof/>
            </w:rPr>
            <w:t>pro</w:t>
          </w:r>
          <w:r>
            <w:rPr>
              <w:noProof/>
            </w:rPr>
            <w:t xml:space="preserve"> </w:t>
          </w:r>
          <w:r w:rsidRPr="002677C1">
            <w:rPr>
              <w:b/>
              <w:noProof/>
            </w:rPr>
            <w:t>územní</w:t>
          </w:r>
          <w:r>
            <w:rPr>
              <w:noProof/>
            </w:rPr>
            <w:t xml:space="preserve"> </w:t>
          </w:r>
          <w:r w:rsidRPr="002677C1">
            <w:rPr>
              <w:b/>
              <w:noProof/>
            </w:rPr>
            <w:t>řízení</w:t>
          </w:r>
          <w:r>
            <w:rPr>
              <w:noProof/>
            </w:rPr>
            <w:fldChar w:fldCharType="end"/>
          </w:r>
        </w:p>
        <w:p w14:paraId="4DB4408D" w14:textId="7A995F45" w:rsidR="00980288" w:rsidRDefault="00980288" w:rsidP="00C7518D">
          <w:pPr>
            <w:pStyle w:val="Zpatvlevo"/>
          </w:pPr>
          <w:r>
            <w:t xml:space="preserve">Příloha </w:t>
          </w:r>
          <w:r w:rsidR="00D932BF">
            <w:t>č. 12</w:t>
          </w:r>
        </w:p>
        <w:p w14:paraId="171D3286" w14:textId="39723366" w:rsidR="00980288" w:rsidRPr="003462EB" w:rsidRDefault="00D74FD1" w:rsidP="00C7518D">
          <w:pPr>
            <w:pStyle w:val="Zpatvlevo"/>
          </w:pPr>
          <w:r>
            <w:t>BIM Protokol (</w:t>
          </w:r>
          <w:r w:rsidR="00D932BF">
            <w:t>DÚR</w:t>
          </w:r>
          <w:r>
            <w:t>)</w:t>
          </w:r>
        </w:p>
      </w:tc>
    </w:tr>
  </w:tbl>
  <w:p w14:paraId="55F794E6" w14:textId="77777777" w:rsidR="00980288" w:rsidRPr="00980288" w:rsidRDefault="00980288" w:rsidP="00C7518D">
    <w:pPr>
      <w:pStyle w:val="Zpat"/>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80288" w:rsidRPr="009E09BE" w14:paraId="40741489" w14:textId="77777777" w:rsidTr="00C7518D">
      <w:tc>
        <w:tcPr>
          <w:tcW w:w="0" w:type="auto"/>
          <w:tcMar>
            <w:left w:w="0" w:type="dxa"/>
            <w:right w:w="0" w:type="dxa"/>
          </w:tcMar>
          <w:vAlign w:val="bottom"/>
        </w:tcPr>
        <w:p w14:paraId="38550EB2" w14:textId="005CA1A7" w:rsidR="00980288" w:rsidRPr="00F829EA" w:rsidRDefault="002677C1" w:rsidP="00C7518D">
          <w:pPr>
            <w:pStyle w:val="Zpatvpravo"/>
            <w:rPr>
              <w:b/>
            </w:rPr>
          </w:pPr>
          <w:r>
            <w:fldChar w:fldCharType="begin"/>
          </w:r>
          <w:r>
            <w:instrText xml:space="preserve"> STYLEREF  _Název_akce  \* MERGEFORMAT </w:instrText>
          </w:r>
          <w:r>
            <w:fldChar w:fldCharType="separate"/>
          </w:r>
          <w:r w:rsidRPr="002677C1">
            <w:rPr>
              <w:b/>
              <w:bCs/>
              <w:noProof/>
            </w:rPr>
            <w:t xml:space="preserve">„RS 1 VRT Velká Bíteš - Brno“; Zpracování </w:t>
          </w:r>
          <w:r w:rsidRPr="002677C1">
            <w:rPr>
              <w:b/>
              <w:noProof/>
            </w:rPr>
            <w:t>dokumentace</w:t>
          </w:r>
          <w:r>
            <w:rPr>
              <w:noProof/>
            </w:rPr>
            <w:t xml:space="preserve"> </w:t>
          </w:r>
          <w:r w:rsidRPr="002677C1">
            <w:rPr>
              <w:b/>
              <w:noProof/>
            </w:rPr>
            <w:t>pro</w:t>
          </w:r>
          <w:r>
            <w:rPr>
              <w:noProof/>
            </w:rPr>
            <w:t xml:space="preserve"> </w:t>
          </w:r>
          <w:r w:rsidRPr="002677C1">
            <w:rPr>
              <w:b/>
              <w:noProof/>
            </w:rPr>
            <w:t>územní</w:t>
          </w:r>
          <w:r>
            <w:rPr>
              <w:noProof/>
            </w:rPr>
            <w:t xml:space="preserve"> </w:t>
          </w:r>
          <w:r w:rsidRPr="002677C1">
            <w:rPr>
              <w:b/>
              <w:noProof/>
            </w:rPr>
            <w:t>řízení</w:t>
          </w:r>
          <w:r>
            <w:rPr>
              <w:noProof/>
            </w:rPr>
            <w:fldChar w:fldCharType="end"/>
          </w:r>
        </w:p>
        <w:p w14:paraId="3221977C" w14:textId="2BA4783E" w:rsidR="000328CF" w:rsidRDefault="000328CF" w:rsidP="000328CF">
          <w:pPr>
            <w:pStyle w:val="Zpatvpravo"/>
          </w:pPr>
          <w:r>
            <w:t xml:space="preserve">Příloha č. </w:t>
          </w:r>
          <w:r w:rsidR="00E9295D">
            <w:t>12</w:t>
          </w:r>
        </w:p>
        <w:p w14:paraId="4DBD3B33" w14:textId="1943574F" w:rsidR="00980288" w:rsidRPr="003462EB" w:rsidRDefault="00E9295D" w:rsidP="000328CF">
          <w:pPr>
            <w:pStyle w:val="Zpatvpravo"/>
            <w:rPr>
              <w:rStyle w:val="slostrnky"/>
              <w:b w:val="0"/>
              <w:color w:val="auto"/>
              <w:sz w:val="12"/>
            </w:rPr>
          </w:pPr>
          <w:r>
            <w:t>BIM Protokol (DÚR</w:t>
          </w:r>
          <w:r w:rsidR="000328CF">
            <w:t>)</w:t>
          </w:r>
        </w:p>
      </w:tc>
      <w:tc>
        <w:tcPr>
          <w:tcW w:w="907" w:type="dxa"/>
          <w:vAlign w:val="bottom"/>
        </w:tcPr>
        <w:p w14:paraId="6F94F47B" w14:textId="50B32839" w:rsidR="00980288" w:rsidRPr="009E09BE" w:rsidRDefault="00980288"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677C1">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77C1">
            <w:rPr>
              <w:rStyle w:val="slostrnky"/>
              <w:noProof/>
            </w:rPr>
            <w:t>7</w:t>
          </w:r>
          <w:r w:rsidRPr="00B8518B">
            <w:rPr>
              <w:rStyle w:val="slostrnky"/>
            </w:rPr>
            <w:fldChar w:fldCharType="end"/>
          </w:r>
        </w:p>
      </w:tc>
    </w:tr>
  </w:tbl>
  <w:p w14:paraId="40449D5E" w14:textId="77777777" w:rsidR="0076790E" w:rsidRPr="00B8518B" w:rsidRDefault="0076790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D8030" w14:textId="77777777" w:rsidR="0076790E" w:rsidRPr="00B8518B" w:rsidRDefault="0076790E" w:rsidP="00460660">
    <w:pPr>
      <w:pStyle w:val="Zpat"/>
      <w:rPr>
        <w:sz w:val="2"/>
        <w:szCs w:val="2"/>
      </w:rPr>
    </w:pPr>
  </w:p>
  <w:p w14:paraId="2B3B67D6" w14:textId="77777777" w:rsidR="00054FC6" w:rsidRDefault="00054FC6" w:rsidP="00054FC6">
    <w:pPr>
      <w:pStyle w:val="Zpat"/>
      <w:rPr>
        <w:rFonts w:cs="Calibri"/>
        <w:szCs w:val="12"/>
      </w:rPr>
    </w:pPr>
  </w:p>
  <w:p w14:paraId="210B51A3" w14:textId="77777777" w:rsidR="00054FC6" w:rsidRDefault="00054FC6"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A2AD2" w14:textId="77777777" w:rsidR="00E316B5" w:rsidRDefault="00E316B5" w:rsidP="00962258">
      <w:r>
        <w:separator/>
      </w:r>
    </w:p>
  </w:footnote>
  <w:footnote w:type="continuationSeparator" w:id="0">
    <w:p w14:paraId="4515D149" w14:textId="77777777" w:rsidR="00E316B5" w:rsidRDefault="00E316B5"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14:paraId="14350BE0" w14:textId="77777777" w:rsidTr="00C02D0A">
      <w:trPr>
        <w:trHeight w:hRule="exact" w:val="454"/>
      </w:trPr>
      <w:tc>
        <w:tcPr>
          <w:tcW w:w="1361" w:type="dxa"/>
          <w:tcMar>
            <w:top w:w="57" w:type="dxa"/>
            <w:left w:w="0" w:type="dxa"/>
            <w:right w:w="0" w:type="dxa"/>
          </w:tcMar>
        </w:tcPr>
        <w:p w14:paraId="52D5B2F8" w14:textId="77777777"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14:paraId="6B3FAE61" w14:textId="77777777" w:rsidR="0076790E" w:rsidRDefault="0076790E" w:rsidP="00523EA7">
          <w:pPr>
            <w:pStyle w:val="Zpat"/>
          </w:pPr>
        </w:p>
      </w:tc>
      <w:tc>
        <w:tcPr>
          <w:tcW w:w="5698" w:type="dxa"/>
          <w:shd w:val="clear" w:color="auto" w:fill="auto"/>
          <w:tcMar>
            <w:top w:w="57" w:type="dxa"/>
            <w:left w:w="0" w:type="dxa"/>
            <w:right w:w="0" w:type="dxa"/>
          </w:tcMar>
        </w:tcPr>
        <w:p w14:paraId="0511BAB9" w14:textId="77777777" w:rsidR="0076790E" w:rsidRPr="00D6163D" w:rsidRDefault="0076790E" w:rsidP="00D6163D">
          <w:pPr>
            <w:pStyle w:val="Druhdokumentu"/>
          </w:pPr>
        </w:p>
      </w:tc>
    </w:tr>
  </w:tbl>
  <w:p w14:paraId="52153A7C" w14:textId="77777777" w:rsidR="0076790E" w:rsidRPr="00D6163D" w:rsidRDefault="007679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14:paraId="569F16B8" w14:textId="77777777" w:rsidTr="00B22106">
      <w:trPr>
        <w:trHeight w:hRule="exact" w:val="936"/>
      </w:trPr>
      <w:tc>
        <w:tcPr>
          <w:tcW w:w="1361" w:type="dxa"/>
          <w:tcMar>
            <w:left w:w="0" w:type="dxa"/>
            <w:right w:w="0" w:type="dxa"/>
          </w:tcMar>
        </w:tcPr>
        <w:p w14:paraId="33214063"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1DAFE158" w14:textId="77777777" w:rsidR="0076790E" w:rsidRDefault="00AD0926" w:rsidP="00FC6389">
          <w:pPr>
            <w:pStyle w:val="Zpat"/>
          </w:pPr>
          <w:r>
            <w:rPr>
              <w:noProof/>
              <w:lang w:eastAsia="cs-CZ"/>
            </w:rPr>
            <w:drawing>
              <wp:anchor distT="0" distB="0" distL="114300" distR="114300" simplePos="0" relativeHeight="251659264" behindDoc="0" locked="1" layoutInCell="1" allowOverlap="1" wp14:anchorId="562CA720" wp14:editId="0A146AFE">
                <wp:simplePos x="0" y="0"/>
                <wp:positionH relativeFrom="column">
                  <wp:posOffset>-99695</wp:posOffset>
                </wp:positionH>
                <wp:positionV relativeFrom="page">
                  <wp:posOffset>283210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F64BC77" w14:textId="77777777" w:rsidR="0076790E" w:rsidRPr="00D6163D" w:rsidRDefault="0076790E" w:rsidP="00FC6389">
          <w:pPr>
            <w:pStyle w:val="Druhdokumentu"/>
          </w:pPr>
        </w:p>
      </w:tc>
    </w:tr>
    <w:tr w:rsidR="0076790E" w14:paraId="7839F58D" w14:textId="77777777" w:rsidTr="00B22106">
      <w:trPr>
        <w:trHeight w:hRule="exact" w:val="936"/>
      </w:trPr>
      <w:tc>
        <w:tcPr>
          <w:tcW w:w="1361" w:type="dxa"/>
          <w:tcMar>
            <w:left w:w="0" w:type="dxa"/>
            <w:right w:w="0" w:type="dxa"/>
          </w:tcMar>
        </w:tcPr>
        <w:p w14:paraId="3037637E"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57F099A9" w14:textId="77777777" w:rsidR="0076790E" w:rsidRDefault="0076790E" w:rsidP="00FC6389">
          <w:pPr>
            <w:pStyle w:val="Zpat"/>
          </w:pPr>
        </w:p>
      </w:tc>
      <w:tc>
        <w:tcPr>
          <w:tcW w:w="5756" w:type="dxa"/>
          <w:shd w:val="clear" w:color="auto" w:fill="auto"/>
          <w:tcMar>
            <w:left w:w="0" w:type="dxa"/>
            <w:right w:w="0" w:type="dxa"/>
          </w:tcMar>
        </w:tcPr>
        <w:p w14:paraId="4443CDC6" w14:textId="77777777" w:rsidR="0076790E" w:rsidRPr="00D6163D" w:rsidRDefault="0076790E" w:rsidP="00FC6389">
          <w:pPr>
            <w:pStyle w:val="Druhdokumentu"/>
          </w:pPr>
        </w:p>
      </w:tc>
    </w:tr>
  </w:tbl>
  <w:p w14:paraId="628E0D25" w14:textId="77777777" w:rsidR="0076790E" w:rsidRPr="00D6163D" w:rsidRDefault="0076790E" w:rsidP="00FC6389">
    <w:pPr>
      <w:pStyle w:val="Zhlav"/>
      <w:rPr>
        <w:sz w:val="8"/>
        <w:szCs w:val="8"/>
      </w:rPr>
    </w:pPr>
  </w:p>
  <w:p w14:paraId="7E9B2612" w14:textId="77777777" w:rsidR="0076790E" w:rsidRPr="00460660" w:rsidRDefault="007679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850F8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tentative="1">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9"/>
  </w:num>
  <w:num w:numId="5">
    <w:abstractNumId w:val="5"/>
  </w:num>
  <w:num w:numId="6">
    <w:abstractNumId w:val="6"/>
  </w:num>
  <w:num w:numId="7">
    <w:abstractNumId w:val="7"/>
  </w:num>
  <w:num w:numId="8">
    <w:abstractNumId w:val="0"/>
  </w:num>
  <w:num w:numId="9">
    <w:abstractNumId w:val="2"/>
  </w:num>
  <w:num w:numId="10">
    <w:abstractNumId w:val="8"/>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ošovská Hana, Ing.">
    <w15:presenceInfo w15:providerId="AD" w15:userId="S-1-5-21-3656830906-3839017365-80349702-194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4"/>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7CE"/>
    <w:rsid w:val="0000084B"/>
    <w:rsid w:val="00004E4D"/>
    <w:rsid w:val="000122F9"/>
    <w:rsid w:val="00012EC4"/>
    <w:rsid w:val="00017F3C"/>
    <w:rsid w:val="00022A91"/>
    <w:rsid w:val="0003075E"/>
    <w:rsid w:val="00030AE2"/>
    <w:rsid w:val="000328CF"/>
    <w:rsid w:val="00033E22"/>
    <w:rsid w:val="00035A5B"/>
    <w:rsid w:val="00041EC8"/>
    <w:rsid w:val="000442A0"/>
    <w:rsid w:val="00045D51"/>
    <w:rsid w:val="0005246A"/>
    <w:rsid w:val="000538F7"/>
    <w:rsid w:val="0005402A"/>
    <w:rsid w:val="00054FC6"/>
    <w:rsid w:val="0005770F"/>
    <w:rsid w:val="00064202"/>
    <w:rsid w:val="00064580"/>
    <w:rsid w:val="0006465A"/>
    <w:rsid w:val="0006588D"/>
    <w:rsid w:val="00067A5E"/>
    <w:rsid w:val="000719BB"/>
    <w:rsid w:val="00072A65"/>
    <w:rsid w:val="00072C1E"/>
    <w:rsid w:val="00076B14"/>
    <w:rsid w:val="00082CAA"/>
    <w:rsid w:val="000844AA"/>
    <w:rsid w:val="00086735"/>
    <w:rsid w:val="000A4647"/>
    <w:rsid w:val="000A6855"/>
    <w:rsid w:val="000B148B"/>
    <w:rsid w:val="000B408F"/>
    <w:rsid w:val="000B4EB8"/>
    <w:rsid w:val="000B68D4"/>
    <w:rsid w:val="000C2CF7"/>
    <w:rsid w:val="000C41F2"/>
    <w:rsid w:val="000C7F62"/>
    <w:rsid w:val="000D22C4"/>
    <w:rsid w:val="000D27D1"/>
    <w:rsid w:val="000D30D4"/>
    <w:rsid w:val="000D35DF"/>
    <w:rsid w:val="000E0ABF"/>
    <w:rsid w:val="000E0C09"/>
    <w:rsid w:val="000E1A7F"/>
    <w:rsid w:val="000E2512"/>
    <w:rsid w:val="000E2EFA"/>
    <w:rsid w:val="000E4222"/>
    <w:rsid w:val="000E424E"/>
    <w:rsid w:val="000E7F09"/>
    <w:rsid w:val="000F15F1"/>
    <w:rsid w:val="000F2166"/>
    <w:rsid w:val="000F62EA"/>
    <w:rsid w:val="00102BC2"/>
    <w:rsid w:val="00111460"/>
    <w:rsid w:val="00111E3E"/>
    <w:rsid w:val="00112864"/>
    <w:rsid w:val="0011296D"/>
    <w:rsid w:val="0011323A"/>
    <w:rsid w:val="001137E9"/>
    <w:rsid w:val="00114472"/>
    <w:rsid w:val="00114988"/>
    <w:rsid w:val="00114DE9"/>
    <w:rsid w:val="00115069"/>
    <w:rsid w:val="001150F2"/>
    <w:rsid w:val="0012361D"/>
    <w:rsid w:val="001253E5"/>
    <w:rsid w:val="00126A47"/>
    <w:rsid w:val="0013053A"/>
    <w:rsid w:val="00137699"/>
    <w:rsid w:val="00146BCB"/>
    <w:rsid w:val="0015027B"/>
    <w:rsid w:val="0015506C"/>
    <w:rsid w:val="001656A2"/>
    <w:rsid w:val="00170EC5"/>
    <w:rsid w:val="00173CA9"/>
    <w:rsid w:val="001747C1"/>
    <w:rsid w:val="00177D6B"/>
    <w:rsid w:val="00182F02"/>
    <w:rsid w:val="0018478E"/>
    <w:rsid w:val="001853A7"/>
    <w:rsid w:val="00191F90"/>
    <w:rsid w:val="00193897"/>
    <w:rsid w:val="001A1E2C"/>
    <w:rsid w:val="001A3B3C"/>
    <w:rsid w:val="001A4126"/>
    <w:rsid w:val="001B4180"/>
    <w:rsid w:val="001B4E74"/>
    <w:rsid w:val="001B7668"/>
    <w:rsid w:val="001C645F"/>
    <w:rsid w:val="001D3429"/>
    <w:rsid w:val="001E678E"/>
    <w:rsid w:val="001F08A2"/>
    <w:rsid w:val="002038C9"/>
    <w:rsid w:val="002071BB"/>
    <w:rsid w:val="00207DF5"/>
    <w:rsid w:val="002217EA"/>
    <w:rsid w:val="00223349"/>
    <w:rsid w:val="00234A6B"/>
    <w:rsid w:val="00240B81"/>
    <w:rsid w:val="00242131"/>
    <w:rsid w:val="00246D6D"/>
    <w:rsid w:val="00247D01"/>
    <w:rsid w:val="0025030F"/>
    <w:rsid w:val="00254116"/>
    <w:rsid w:val="002547B6"/>
    <w:rsid w:val="00255795"/>
    <w:rsid w:val="00257351"/>
    <w:rsid w:val="00261A5B"/>
    <w:rsid w:val="00262E5B"/>
    <w:rsid w:val="00265F06"/>
    <w:rsid w:val="002677C1"/>
    <w:rsid w:val="0027667B"/>
    <w:rsid w:val="00276AFE"/>
    <w:rsid w:val="00280C98"/>
    <w:rsid w:val="002879FB"/>
    <w:rsid w:val="002973FB"/>
    <w:rsid w:val="002A304A"/>
    <w:rsid w:val="002A3B57"/>
    <w:rsid w:val="002A4EE7"/>
    <w:rsid w:val="002B6B58"/>
    <w:rsid w:val="002B73B5"/>
    <w:rsid w:val="002C31BF"/>
    <w:rsid w:val="002D2102"/>
    <w:rsid w:val="002D46F7"/>
    <w:rsid w:val="002D7FD6"/>
    <w:rsid w:val="002E0CD7"/>
    <w:rsid w:val="002E0CFB"/>
    <w:rsid w:val="002E2B89"/>
    <w:rsid w:val="002E5C7B"/>
    <w:rsid w:val="002F40DF"/>
    <w:rsid w:val="002F4333"/>
    <w:rsid w:val="00304DAF"/>
    <w:rsid w:val="00307207"/>
    <w:rsid w:val="00312048"/>
    <w:rsid w:val="003130A4"/>
    <w:rsid w:val="003132A3"/>
    <w:rsid w:val="0031498F"/>
    <w:rsid w:val="00316859"/>
    <w:rsid w:val="003229ED"/>
    <w:rsid w:val="003254A3"/>
    <w:rsid w:val="0032550E"/>
    <w:rsid w:val="00327EEF"/>
    <w:rsid w:val="0033026C"/>
    <w:rsid w:val="0033239F"/>
    <w:rsid w:val="00334918"/>
    <w:rsid w:val="00335C7E"/>
    <w:rsid w:val="003418A3"/>
    <w:rsid w:val="0034274B"/>
    <w:rsid w:val="0034719F"/>
    <w:rsid w:val="00350A35"/>
    <w:rsid w:val="003571D8"/>
    <w:rsid w:val="00357BC6"/>
    <w:rsid w:val="00361422"/>
    <w:rsid w:val="0036530F"/>
    <w:rsid w:val="0037276F"/>
    <w:rsid w:val="003736D2"/>
    <w:rsid w:val="0037545D"/>
    <w:rsid w:val="00376070"/>
    <w:rsid w:val="00376C94"/>
    <w:rsid w:val="003849D4"/>
    <w:rsid w:val="00386FF1"/>
    <w:rsid w:val="00392978"/>
    <w:rsid w:val="00392EB6"/>
    <w:rsid w:val="003956C6"/>
    <w:rsid w:val="00397952"/>
    <w:rsid w:val="003B5DCE"/>
    <w:rsid w:val="003C0C72"/>
    <w:rsid w:val="003C33F2"/>
    <w:rsid w:val="003C6679"/>
    <w:rsid w:val="003D4E94"/>
    <w:rsid w:val="003D5B89"/>
    <w:rsid w:val="003D756E"/>
    <w:rsid w:val="003E420D"/>
    <w:rsid w:val="003E4C13"/>
    <w:rsid w:val="003F3343"/>
    <w:rsid w:val="003F5E41"/>
    <w:rsid w:val="004070A3"/>
    <w:rsid w:val="004078F3"/>
    <w:rsid w:val="004134D6"/>
    <w:rsid w:val="00422B73"/>
    <w:rsid w:val="00425962"/>
    <w:rsid w:val="00427794"/>
    <w:rsid w:val="00431165"/>
    <w:rsid w:val="00434A25"/>
    <w:rsid w:val="00436D2D"/>
    <w:rsid w:val="00450F07"/>
    <w:rsid w:val="00453CD3"/>
    <w:rsid w:val="00455626"/>
    <w:rsid w:val="00460660"/>
    <w:rsid w:val="00461756"/>
    <w:rsid w:val="00463BD5"/>
    <w:rsid w:val="00464BA9"/>
    <w:rsid w:val="00467439"/>
    <w:rsid w:val="00474F3A"/>
    <w:rsid w:val="00477C10"/>
    <w:rsid w:val="00483969"/>
    <w:rsid w:val="00486107"/>
    <w:rsid w:val="00491827"/>
    <w:rsid w:val="00496A17"/>
    <w:rsid w:val="004A37CE"/>
    <w:rsid w:val="004B07B1"/>
    <w:rsid w:val="004B60CE"/>
    <w:rsid w:val="004C4399"/>
    <w:rsid w:val="004C787C"/>
    <w:rsid w:val="004D1994"/>
    <w:rsid w:val="004E30DB"/>
    <w:rsid w:val="004E3A49"/>
    <w:rsid w:val="004E7A1F"/>
    <w:rsid w:val="004F3C06"/>
    <w:rsid w:val="004F4B9B"/>
    <w:rsid w:val="00500AED"/>
    <w:rsid w:val="00503854"/>
    <w:rsid w:val="005052FB"/>
    <w:rsid w:val="0050666E"/>
    <w:rsid w:val="00511AB9"/>
    <w:rsid w:val="005169A6"/>
    <w:rsid w:val="0052012D"/>
    <w:rsid w:val="005212BF"/>
    <w:rsid w:val="005215B5"/>
    <w:rsid w:val="00521F32"/>
    <w:rsid w:val="00522353"/>
    <w:rsid w:val="00523BB5"/>
    <w:rsid w:val="00523EA7"/>
    <w:rsid w:val="00531CB9"/>
    <w:rsid w:val="00536998"/>
    <w:rsid w:val="005406EB"/>
    <w:rsid w:val="0054370E"/>
    <w:rsid w:val="005437D0"/>
    <w:rsid w:val="00545398"/>
    <w:rsid w:val="00551EE0"/>
    <w:rsid w:val="00553375"/>
    <w:rsid w:val="00554B03"/>
    <w:rsid w:val="00555884"/>
    <w:rsid w:val="005736B7"/>
    <w:rsid w:val="00575E5A"/>
    <w:rsid w:val="005761BA"/>
    <w:rsid w:val="00580245"/>
    <w:rsid w:val="00580CB6"/>
    <w:rsid w:val="00585DBF"/>
    <w:rsid w:val="0058742A"/>
    <w:rsid w:val="00587859"/>
    <w:rsid w:val="0059445D"/>
    <w:rsid w:val="005A1D21"/>
    <w:rsid w:val="005A1F44"/>
    <w:rsid w:val="005A455B"/>
    <w:rsid w:val="005A76FF"/>
    <w:rsid w:val="005A7FA2"/>
    <w:rsid w:val="005C1301"/>
    <w:rsid w:val="005C399B"/>
    <w:rsid w:val="005C5C01"/>
    <w:rsid w:val="005D237B"/>
    <w:rsid w:val="005D3C39"/>
    <w:rsid w:val="005D71E4"/>
    <w:rsid w:val="005E7277"/>
    <w:rsid w:val="005F145C"/>
    <w:rsid w:val="005F1616"/>
    <w:rsid w:val="005F539E"/>
    <w:rsid w:val="00600BCA"/>
    <w:rsid w:val="00601A8C"/>
    <w:rsid w:val="00606FAA"/>
    <w:rsid w:val="0061068E"/>
    <w:rsid w:val="006115D3"/>
    <w:rsid w:val="0062180D"/>
    <w:rsid w:val="00632BA9"/>
    <w:rsid w:val="0064289C"/>
    <w:rsid w:val="00655976"/>
    <w:rsid w:val="0065610E"/>
    <w:rsid w:val="00660AD3"/>
    <w:rsid w:val="00661146"/>
    <w:rsid w:val="006641E6"/>
    <w:rsid w:val="00667DAA"/>
    <w:rsid w:val="00676923"/>
    <w:rsid w:val="006776B6"/>
    <w:rsid w:val="00681D19"/>
    <w:rsid w:val="006847B5"/>
    <w:rsid w:val="00686EF4"/>
    <w:rsid w:val="00687EF7"/>
    <w:rsid w:val="0069136C"/>
    <w:rsid w:val="0069192D"/>
    <w:rsid w:val="00691A97"/>
    <w:rsid w:val="0069216E"/>
    <w:rsid w:val="00693150"/>
    <w:rsid w:val="006A019B"/>
    <w:rsid w:val="006A5570"/>
    <w:rsid w:val="006A689C"/>
    <w:rsid w:val="006B2318"/>
    <w:rsid w:val="006B3D79"/>
    <w:rsid w:val="006B57C0"/>
    <w:rsid w:val="006B6FE4"/>
    <w:rsid w:val="006B7009"/>
    <w:rsid w:val="006B78B9"/>
    <w:rsid w:val="006C16E1"/>
    <w:rsid w:val="006C2343"/>
    <w:rsid w:val="006C31D3"/>
    <w:rsid w:val="006C442A"/>
    <w:rsid w:val="006C4D28"/>
    <w:rsid w:val="006C6DDB"/>
    <w:rsid w:val="006D29D9"/>
    <w:rsid w:val="006D3941"/>
    <w:rsid w:val="006D546E"/>
    <w:rsid w:val="006E0578"/>
    <w:rsid w:val="006E2399"/>
    <w:rsid w:val="006E314D"/>
    <w:rsid w:val="006F59DF"/>
    <w:rsid w:val="00710723"/>
    <w:rsid w:val="00711B21"/>
    <w:rsid w:val="00711C5C"/>
    <w:rsid w:val="00715345"/>
    <w:rsid w:val="00716A07"/>
    <w:rsid w:val="00716BE0"/>
    <w:rsid w:val="00720802"/>
    <w:rsid w:val="00721087"/>
    <w:rsid w:val="00723ED1"/>
    <w:rsid w:val="00727DEC"/>
    <w:rsid w:val="00733AD8"/>
    <w:rsid w:val="00740AF5"/>
    <w:rsid w:val="00743525"/>
    <w:rsid w:val="00745555"/>
    <w:rsid w:val="00745F94"/>
    <w:rsid w:val="007541A2"/>
    <w:rsid w:val="00755818"/>
    <w:rsid w:val="00760DB8"/>
    <w:rsid w:val="0076286B"/>
    <w:rsid w:val="0076393D"/>
    <w:rsid w:val="00766846"/>
    <w:rsid w:val="0076790E"/>
    <w:rsid w:val="0077087B"/>
    <w:rsid w:val="0077673A"/>
    <w:rsid w:val="007846E1"/>
    <w:rsid w:val="007847D6"/>
    <w:rsid w:val="00785D5F"/>
    <w:rsid w:val="007A5172"/>
    <w:rsid w:val="007A67A0"/>
    <w:rsid w:val="007B3491"/>
    <w:rsid w:val="007B570C"/>
    <w:rsid w:val="007B7FBA"/>
    <w:rsid w:val="007C0785"/>
    <w:rsid w:val="007E1017"/>
    <w:rsid w:val="007E4A6E"/>
    <w:rsid w:val="007F2331"/>
    <w:rsid w:val="007F56A7"/>
    <w:rsid w:val="007F5F03"/>
    <w:rsid w:val="00800851"/>
    <w:rsid w:val="0080171C"/>
    <w:rsid w:val="00803EB2"/>
    <w:rsid w:val="00807DD0"/>
    <w:rsid w:val="00807F24"/>
    <w:rsid w:val="00810E5C"/>
    <w:rsid w:val="0081519D"/>
    <w:rsid w:val="00816930"/>
    <w:rsid w:val="00821D01"/>
    <w:rsid w:val="00826B7B"/>
    <w:rsid w:val="0083197D"/>
    <w:rsid w:val="00834146"/>
    <w:rsid w:val="008453A0"/>
    <w:rsid w:val="00846648"/>
    <w:rsid w:val="00846789"/>
    <w:rsid w:val="008505CB"/>
    <w:rsid w:val="008610D3"/>
    <w:rsid w:val="008674BC"/>
    <w:rsid w:val="00873B0B"/>
    <w:rsid w:val="00877708"/>
    <w:rsid w:val="00887F36"/>
    <w:rsid w:val="00890A4F"/>
    <w:rsid w:val="00890D23"/>
    <w:rsid w:val="00893BD5"/>
    <w:rsid w:val="0089401E"/>
    <w:rsid w:val="008A2758"/>
    <w:rsid w:val="008A31FB"/>
    <w:rsid w:val="008A3568"/>
    <w:rsid w:val="008A37B4"/>
    <w:rsid w:val="008A45F5"/>
    <w:rsid w:val="008B4343"/>
    <w:rsid w:val="008B68A8"/>
    <w:rsid w:val="008C209F"/>
    <w:rsid w:val="008C24A8"/>
    <w:rsid w:val="008C50F3"/>
    <w:rsid w:val="008C51A4"/>
    <w:rsid w:val="008C7EFE"/>
    <w:rsid w:val="008D03B9"/>
    <w:rsid w:val="008D2DD7"/>
    <w:rsid w:val="008D30C7"/>
    <w:rsid w:val="008E0737"/>
    <w:rsid w:val="008E3D82"/>
    <w:rsid w:val="008E4896"/>
    <w:rsid w:val="008E755D"/>
    <w:rsid w:val="008F18D6"/>
    <w:rsid w:val="008F2C9B"/>
    <w:rsid w:val="008F6AF9"/>
    <w:rsid w:val="008F797B"/>
    <w:rsid w:val="00904780"/>
    <w:rsid w:val="00904E61"/>
    <w:rsid w:val="0090635B"/>
    <w:rsid w:val="00914F81"/>
    <w:rsid w:val="00922385"/>
    <w:rsid w:val="009223DF"/>
    <w:rsid w:val="00923406"/>
    <w:rsid w:val="00927499"/>
    <w:rsid w:val="00930CBE"/>
    <w:rsid w:val="00936091"/>
    <w:rsid w:val="00940D8A"/>
    <w:rsid w:val="00947112"/>
    <w:rsid w:val="00950944"/>
    <w:rsid w:val="0095699C"/>
    <w:rsid w:val="009602C5"/>
    <w:rsid w:val="00961B4A"/>
    <w:rsid w:val="00962258"/>
    <w:rsid w:val="009678B7"/>
    <w:rsid w:val="0097239D"/>
    <w:rsid w:val="009760BF"/>
    <w:rsid w:val="00980288"/>
    <w:rsid w:val="00985033"/>
    <w:rsid w:val="00992D9C"/>
    <w:rsid w:val="00994D36"/>
    <w:rsid w:val="00996CB8"/>
    <w:rsid w:val="009A2DE4"/>
    <w:rsid w:val="009A404E"/>
    <w:rsid w:val="009B2E97"/>
    <w:rsid w:val="009B5146"/>
    <w:rsid w:val="009C418E"/>
    <w:rsid w:val="009C442C"/>
    <w:rsid w:val="009C7BFA"/>
    <w:rsid w:val="009D0B44"/>
    <w:rsid w:val="009D14FC"/>
    <w:rsid w:val="009D2EF3"/>
    <w:rsid w:val="009D2FC5"/>
    <w:rsid w:val="009D7BFD"/>
    <w:rsid w:val="009E07F4"/>
    <w:rsid w:val="009E4B56"/>
    <w:rsid w:val="009F17A8"/>
    <w:rsid w:val="009F1A4E"/>
    <w:rsid w:val="009F309B"/>
    <w:rsid w:val="009F392E"/>
    <w:rsid w:val="009F53C5"/>
    <w:rsid w:val="00A04D7F"/>
    <w:rsid w:val="00A05C19"/>
    <w:rsid w:val="00A05E42"/>
    <w:rsid w:val="00A0740E"/>
    <w:rsid w:val="00A07F9B"/>
    <w:rsid w:val="00A11970"/>
    <w:rsid w:val="00A12BE3"/>
    <w:rsid w:val="00A2258E"/>
    <w:rsid w:val="00A267F4"/>
    <w:rsid w:val="00A4050F"/>
    <w:rsid w:val="00A40865"/>
    <w:rsid w:val="00A50641"/>
    <w:rsid w:val="00A530BF"/>
    <w:rsid w:val="00A57780"/>
    <w:rsid w:val="00A60DA3"/>
    <w:rsid w:val="00A6177B"/>
    <w:rsid w:val="00A62E74"/>
    <w:rsid w:val="00A63728"/>
    <w:rsid w:val="00A643BC"/>
    <w:rsid w:val="00A66136"/>
    <w:rsid w:val="00A71189"/>
    <w:rsid w:val="00A73170"/>
    <w:rsid w:val="00A7364A"/>
    <w:rsid w:val="00A74DCC"/>
    <w:rsid w:val="00A74DD7"/>
    <w:rsid w:val="00A753ED"/>
    <w:rsid w:val="00A77512"/>
    <w:rsid w:val="00A8289D"/>
    <w:rsid w:val="00A84DB3"/>
    <w:rsid w:val="00A85AB0"/>
    <w:rsid w:val="00A94C2F"/>
    <w:rsid w:val="00AA424F"/>
    <w:rsid w:val="00AA4CBB"/>
    <w:rsid w:val="00AA65FA"/>
    <w:rsid w:val="00AA7351"/>
    <w:rsid w:val="00AB3B4D"/>
    <w:rsid w:val="00AB7158"/>
    <w:rsid w:val="00AD056F"/>
    <w:rsid w:val="00AD0926"/>
    <w:rsid w:val="00AD0C7B"/>
    <w:rsid w:val="00AD38D0"/>
    <w:rsid w:val="00AD5F1A"/>
    <w:rsid w:val="00AD6731"/>
    <w:rsid w:val="00AE5819"/>
    <w:rsid w:val="00AF3162"/>
    <w:rsid w:val="00AF3ABC"/>
    <w:rsid w:val="00AF3B4A"/>
    <w:rsid w:val="00AF5A09"/>
    <w:rsid w:val="00B008D5"/>
    <w:rsid w:val="00B00CFD"/>
    <w:rsid w:val="00B02F73"/>
    <w:rsid w:val="00B0619F"/>
    <w:rsid w:val="00B101FD"/>
    <w:rsid w:val="00B13A26"/>
    <w:rsid w:val="00B15D0D"/>
    <w:rsid w:val="00B22106"/>
    <w:rsid w:val="00B37C79"/>
    <w:rsid w:val="00B50AB2"/>
    <w:rsid w:val="00B5431A"/>
    <w:rsid w:val="00B75EE1"/>
    <w:rsid w:val="00B77481"/>
    <w:rsid w:val="00B8518B"/>
    <w:rsid w:val="00B86AD8"/>
    <w:rsid w:val="00B97CC3"/>
    <w:rsid w:val="00BA31B4"/>
    <w:rsid w:val="00BB14CD"/>
    <w:rsid w:val="00BC06C4"/>
    <w:rsid w:val="00BC2A47"/>
    <w:rsid w:val="00BC3471"/>
    <w:rsid w:val="00BC438D"/>
    <w:rsid w:val="00BD1386"/>
    <w:rsid w:val="00BD3C4F"/>
    <w:rsid w:val="00BD7E91"/>
    <w:rsid w:val="00BD7F0D"/>
    <w:rsid w:val="00BE3C8D"/>
    <w:rsid w:val="00BE47D5"/>
    <w:rsid w:val="00C01FF3"/>
    <w:rsid w:val="00C02D0A"/>
    <w:rsid w:val="00C03A6E"/>
    <w:rsid w:val="00C13860"/>
    <w:rsid w:val="00C226C0"/>
    <w:rsid w:val="00C24A6A"/>
    <w:rsid w:val="00C300A6"/>
    <w:rsid w:val="00C37434"/>
    <w:rsid w:val="00C41241"/>
    <w:rsid w:val="00C424BB"/>
    <w:rsid w:val="00C42FE6"/>
    <w:rsid w:val="00C44F6A"/>
    <w:rsid w:val="00C6198E"/>
    <w:rsid w:val="00C63382"/>
    <w:rsid w:val="00C708EA"/>
    <w:rsid w:val="00C70A92"/>
    <w:rsid w:val="00C70F2E"/>
    <w:rsid w:val="00C71821"/>
    <w:rsid w:val="00C7518D"/>
    <w:rsid w:val="00C760D5"/>
    <w:rsid w:val="00C778A5"/>
    <w:rsid w:val="00C85891"/>
    <w:rsid w:val="00C90B6C"/>
    <w:rsid w:val="00C95162"/>
    <w:rsid w:val="00CA1FC6"/>
    <w:rsid w:val="00CA3B67"/>
    <w:rsid w:val="00CB2DFC"/>
    <w:rsid w:val="00CB6A37"/>
    <w:rsid w:val="00CB7684"/>
    <w:rsid w:val="00CC2ECE"/>
    <w:rsid w:val="00CC7C8F"/>
    <w:rsid w:val="00CD08C8"/>
    <w:rsid w:val="00CD1FC4"/>
    <w:rsid w:val="00CD4D2F"/>
    <w:rsid w:val="00CE5D7F"/>
    <w:rsid w:val="00CF2673"/>
    <w:rsid w:val="00D034A0"/>
    <w:rsid w:val="00D0732C"/>
    <w:rsid w:val="00D165F8"/>
    <w:rsid w:val="00D1706D"/>
    <w:rsid w:val="00D21061"/>
    <w:rsid w:val="00D23471"/>
    <w:rsid w:val="00D24047"/>
    <w:rsid w:val="00D322B7"/>
    <w:rsid w:val="00D32486"/>
    <w:rsid w:val="00D32B0F"/>
    <w:rsid w:val="00D370B6"/>
    <w:rsid w:val="00D4108E"/>
    <w:rsid w:val="00D44C37"/>
    <w:rsid w:val="00D54595"/>
    <w:rsid w:val="00D6163D"/>
    <w:rsid w:val="00D64279"/>
    <w:rsid w:val="00D661C8"/>
    <w:rsid w:val="00D74FD1"/>
    <w:rsid w:val="00D831A3"/>
    <w:rsid w:val="00D83AEF"/>
    <w:rsid w:val="00D83E71"/>
    <w:rsid w:val="00D90C8B"/>
    <w:rsid w:val="00D9327D"/>
    <w:rsid w:val="00D932BF"/>
    <w:rsid w:val="00D97BE3"/>
    <w:rsid w:val="00DA27EA"/>
    <w:rsid w:val="00DA3711"/>
    <w:rsid w:val="00DA3B53"/>
    <w:rsid w:val="00DA666E"/>
    <w:rsid w:val="00DB37ED"/>
    <w:rsid w:val="00DB6F72"/>
    <w:rsid w:val="00DC7C58"/>
    <w:rsid w:val="00DD2EBA"/>
    <w:rsid w:val="00DD30E9"/>
    <w:rsid w:val="00DD46F3"/>
    <w:rsid w:val="00DD6880"/>
    <w:rsid w:val="00DE51A5"/>
    <w:rsid w:val="00DE56F2"/>
    <w:rsid w:val="00DE5BA2"/>
    <w:rsid w:val="00DF116D"/>
    <w:rsid w:val="00DF2885"/>
    <w:rsid w:val="00DF4DDD"/>
    <w:rsid w:val="00E014A7"/>
    <w:rsid w:val="00E028A2"/>
    <w:rsid w:val="00E04A7B"/>
    <w:rsid w:val="00E06239"/>
    <w:rsid w:val="00E07A5A"/>
    <w:rsid w:val="00E16FF7"/>
    <w:rsid w:val="00E1732F"/>
    <w:rsid w:val="00E22CFB"/>
    <w:rsid w:val="00E26D68"/>
    <w:rsid w:val="00E316B5"/>
    <w:rsid w:val="00E34B4C"/>
    <w:rsid w:val="00E4125F"/>
    <w:rsid w:val="00E44045"/>
    <w:rsid w:val="00E618C4"/>
    <w:rsid w:val="00E61AB2"/>
    <w:rsid w:val="00E65F85"/>
    <w:rsid w:val="00E7097F"/>
    <w:rsid w:val="00E7218A"/>
    <w:rsid w:val="00E725BB"/>
    <w:rsid w:val="00E72A34"/>
    <w:rsid w:val="00E74C82"/>
    <w:rsid w:val="00E754A8"/>
    <w:rsid w:val="00E759CD"/>
    <w:rsid w:val="00E760F0"/>
    <w:rsid w:val="00E84C3A"/>
    <w:rsid w:val="00E84CD2"/>
    <w:rsid w:val="00E850AC"/>
    <w:rsid w:val="00E878EE"/>
    <w:rsid w:val="00E9295D"/>
    <w:rsid w:val="00E93512"/>
    <w:rsid w:val="00EA1291"/>
    <w:rsid w:val="00EA41A9"/>
    <w:rsid w:val="00EA6EC7"/>
    <w:rsid w:val="00EB104F"/>
    <w:rsid w:val="00EB1364"/>
    <w:rsid w:val="00EB46E5"/>
    <w:rsid w:val="00EC4BDB"/>
    <w:rsid w:val="00ED0703"/>
    <w:rsid w:val="00ED14BD"/>
    <w:rsid w:val="00ED1B69"/>
    <w:rsid w:val="00ED69F0"/>
    <w:rsid w:val="00EE256E"/>
    <w:rsid w:val="00EF1373"/>
    <w:rsid w:val="00F016C7"/>
    <w:rsid w:val="00F02AA0"/>
    <w:rsid w:val="00F0459E"/>
    <w:rsid w:val="00F067C2"/>
    <w:rsid w:val="00F07EE8"/>
    <w:rsid w:val="00F12DEC"/>
    <w:rsid w:val="00F1715C"/>
    <w:rsid w:val="00F201A9"/>
    <w:rsid w:val="00F20823"/>
    <w:rsid w:val="00F22FA3"/>
    <w:rsid w:val="00F24347"/>
    <w:rsid w:val="00F25EDD"/>
    <w:rsid w:val="00F310F8"/>
    <w:rsid w:val="00F31230"/>
    <w:rsid w:val="00F32C94"/>
    <w:rsid w:val="00F34123"/>
    <w:rsid w:val="00F35939"/>
    <w:rsid w:val="00F4082D"/>
    <w:rsid w:val="00F4156A"/>
    <w:rsid w:val="00F420CA"/>
    <w:rsid w:val="00F45607"/>
    <w:rsid w:val="00F4722B"/>
    <w:rsid w:val="00F5366E"/>
    <w:rsid w:val="00F54432"/>
    <w:rsid w:val="00F578ED"/>
    <w:rsid w:val="00F60BC3"/>
    <w:rsid w:val="00F61373"/>
    <w:rsid w:val="00F62191"/>
    <w:rsid w:val="00F659EB"/>
    <w:rsid w:val="00F705D1"/>
    <w:rsid w:val="00F73F32"/>
    <w:rsid w:val="00F7527C"/>
    <w:rsid w:val="00F800C9"/>
    <w:rsid w:val="00F829EA"/>
    <w:rsid w:val="00F86BA6"/>
    <w:rsid w:val="00F8788B"/>
    <w:rsid w:val="00F92CB7"/>
    <w:rsid w:val="00FA2289"/>
    <w:rsid w:val="00FB3A89"/>
    <w:rsid w:val="00FB5DE8"/>
    <w:rsid w:val="00FB6342"/>
    <w:rsid w:val="00FB77BA"/>
    <w:rsid w:val="00FC0F73"/>
    <w:rsid w:val="00FC6389"/>
    <w:rsid w:val="00FD7148"/>
    <w:rsid w:val="00FD78B5"/>
    <w:rsid w:val="00FE3B2E"/>
    <w:rsid w:val="00FE5F22"/>
    <w:rsid w:val="00FE6054"/>
    <w:rsid w:val="00FE6AEC"/>
    <w:rsid w:val="00FF5D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D0BADB4"/>
  <w14:defaultImageDpi w14:val="32767"/>
  <w15:docId w15:val="{21197286-7670-4DA8-87CB-7D8B0E72B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9"/>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9"/>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9"/>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8"/>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8"/>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5"/>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7"/>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10"/>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Theme="minorHAnsi" w:hAnsiTheme="minorHAnsi"/>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6"/>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F1704EF1EB4EE095AEAF7250711FC7"/>
        <w:category>
          <w:name w:val="Obecné"/>
          <w:gallery w:val="placeholder"/>
        </w:category>
        <w:types>
          <w:type w:val="bbPlcHdr"/>
        </w:types>
        <w:behaviors>
          <w:behavior w:val="content"/>
        </w:behaviors>
        <w:guid w:val="{656BA8A6-BF88-4FEE-909E-377A18CC7C65}"/>
      </w:docPartPr>
      <w:docPartBody>
        <w:p w:rsidR="007970C8" w:rsidRDefault="00651331" w:rsidP="00651331">
          <w:pPr>
            <w:pStyle w:val="42F1704EF1EB4EE095AEAF7250711FC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1D65D1"/>
    <w:rsid w:val="001E3B73"/>
    <w:rsid w:val="001F4C31"/>
    <w:rsid w:val="002513EE"/>
    <w:rsid w:val="0026452D"/>
    <w:rsid w:val="00355726"/>
    <w:rsid w:val="00376087"/>
    <w:rsid w:val="003D6D5C"/>
    <w:rsid w:val="00466B47"/>
    <w:rsid w:val="004C7CE4"/>
    <w:rsid w:val="004E6C1A"/>
    <w:rsid w:val="0059207A"/>
    <w:rsid w:val="005B0850"/>
    <w:rsid w:val="005D1CA2"/>
    <w:rsid w:val="006467FF"/>
    <w:rsid w:val="00651331"/>
    <w:rsid w:val="00673B70"/>
    <w:rsid w:val="006A66EF"/>
    <w:rsid w:val="006F0175"/>
    <w:rsid w:val="007642E6"/>
    <w:rsid w:val="007970C8"/>
    <w:rsid w:val="007F370B"/>
    <w:rsid w:val="008C18BB"/>
    <w:rsid w:val="008E0634"/>
    <w:rsid w:val="008E7E48"/>
    <w:rsid w:val="00941543"/>
    <w:rsid w:val="0097121A"/>
    <w:rsid w:val="009B0F65"/>
    <w:rsid w:val="009B21DB"/>
    <w:rsid w:val="009D0745"/>
    <w:rsid w:val="009D0BBF"/>
    <w:rsid w:val="00A05648"/>
    <w:rsid w:val="00AB73F2"/>
    <w:rsid w:val="00AE6D72"/>
    <w:rsid w:val="00B11A67"/>
    <w:rsid w:val="00BE2AB3"/>
    <w:rsid w:val="00BE55CE"/>
    <w:rsid w:val="00C74C1C"/>
    <w:rsid w:val="00CA7728"/>
    <w:rsid w:val="00CF2D78"/>
    <w:rsid w:val="00CF5B4C"/>
    <w:rsid w:val="00D35D3A"/>
    <w:rsid w:val="00DA0819"/>
    <w:rsid w:val="00E14C35"/>
    <w:rsid w:val="00F14DB8"/>
    <w:rsid w:val="00F46CFF"/>
    <w:rsid w:val="00FA141C"/>
    <w:rsid w:val="00FC42F0"/>
    <w:rsid w:val="00FC58DB"/>
    <w:rsid w:val="00FF4A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467FF"/>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 w:type="paragraph" w:customStyle="1" w:styleId="A2EB6A83E0A041538A225FDF38FA3D4B">
    <w:name w:val="A2EB6A83E0A041538A225FDF38FA3D4B"/>
    <w:rsid w:val="006467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B01D523-D382-4A5C-BDE2-8127DFA11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7</Pages>
  <Words>2545</Words>
  <Characters>15016</Characters>
  <Application>Microsoft Office Word</Application>
  <DocSecurity>0</DocSecurity>
  <Lines>125</Lines>
  <Paragraphs>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Salavová Mariana, Ing.</dc:creator>
  <cp:lastModifiedBy>Bartošovská Hana, Ing.</cp:lastModifiedBy>
  <cp:revision>8</cp:revision>
  <cp:lastPrinted>2019-12-06T06:14:00Z</cp:lastPrinted>
  <dcterms:created xsi:type="dcterms:W3CDTF">2021-10-11T08:03:00Z</dcterms:created>
  <dcterms:modified xsi:type="dcterms:W3CDTF">2021-12-02T14:01:00Z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